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F393B" w14:textId="77777777" w:rsidR="00FF54E8" w:rsidRPr="000366AB" w:rsidRDefault="00FF54E8" w:rsidP="00A1093B">
      <w:pPr>
        <w:ind w:left="709" w:hanging="709"/>
        <w:jc w:val="right"/>
        <w:rPr>
          <w:rFonts w:ascii="Times New Roman" w:hAnsi="Times New Roman" w:cs="Times New Roman"/>
          <w:sz w:val="24"/>
          <w:szCs w:val="24"/>
        </w:rPr>
      </w:pPr>
      <w:r w:rsidRPr="000366AB">
        <w:rPr>
          <w:rFonts w:ascii="Times New Roman" w:hAnsi="Times New Roman" w:cs="Times New Roman"/>
          <w:sz w:val="24"/>
          <w:szCs w:val="24"/>
        </w:rPr>
        <w:tab/>
      </w:r>
    </w:p>
    <w:p w14:paraId="7A534095" w14:textId="0E6541B9" w:rsidR="00FF54E8" w:rsidRPr="000366AB" w:rsidRDefault="00535A6B" w:rsidP="00FF54E8">
      <w:pPr>
        <w:pStyle w:val="Tekstas"/>
        <w:spacing w:line="276" w:lineRule="auto"/>
        <w:jc w:val="center"/>
        <w:rPr>
          <w:rFonts w:cs="Times New Roman"/>
          <w:b/>
          <w:bCs/>
        </w:rPr>
      </w:pPr>
      <w:r>
        <w:rPr>
          <w:rFonts w:cs="Times New Roman"/>
          <w:b/>
          <w:bCs/>
        </w:rPr>
        <w:t xml:space="preserve">                                                                              Specialiųjų pirkimo sąlygų 1 </w:t>
      </w:r>
      <w:proofErr w:type="spellStart"/>
      <w:r>
        <w:rPr>
          <w:rFonts w:cs="Times New Roman"/>
          <w:b/>
          <w:bCs/>
        </w:rPr>
        <w:t>priedas_Miškininkystės</w:t>
      </w:r>
      <w:proofErr w:type="spellEnd"/>
      <w:r>
        <w:rPr>
          <w:rFonts w:cs="Times New Roman"/>
          <w:b/>
          <w:bCs/>
        </w:rPr>
        <w:t xml:space="preserve"> paslaugų techninė specifikacija</w:t>
      </w:r>
    </w:p>
    <w:p w14:paraId="66E17E27" w14:textId="77777777" w:rsidR="00FF54E8" w:rsidRPr="00EE7951" w:rsidRDefault="00884EA9" w:rsidP="00FF54E8">
      <w:pPr>
        <w:pStyle w:val="Tekstas"/>
        <w:spacing w:line="276" w:lineRule="auto"/>
        <w:jc w:val="center"/>
        <w:rPr>
          <w:rFonts w:ascii="Arial" w:hAnsi="Arial" w:cs="Arial"/>
          <w:sz w:val="22"/>
          <w:szCs w:val="22"/>
        </w:rPr>
      </w:pPr>
      <w:r w:rsidRPr="00EE7951">
        <w:rPr>
          <w:rFonts w:ascii="Arial" w:hAnsi="Arial" w:cs="Arial"/>
          <w:b/>
          <w:bCs/>
          <w:sz w:val="22"/>
          <w:szCs w:val="22"/>
        </w:rPr>
        <w:t>MIŠKININKYSTĖS</w:t>
      </w:r>
      <w:r w:rsidR="00C0582F">
        <w:rPr>
          <w:rFonts w:ascii="Arial" w:hAnsi="Arial" w:cs="Arial"/>
          <w:b/>
          <w:bCs/>
          <w:sz w:val="22"/>
          <w:szCs w:val="22"/>
        </w:rPr>
        <w:t xml:space="preserve">  </w:t>
      </w:r>
      <w:r w:rsidRPr="00EE7951">
        <w:rPr>
          <w:rFonts w:ascii="Arial" w:hAnsi="Arial" w:cs="Arial"/>
          <w:b/>
          <w:bCs/>
          <w:sz w:val="22"/>
          <w:szCs w:val="22"/>
        </w:rPr>
        <w:t xml:space="preserve">PASLAUGŲ </w:t>
      </w:r>
      <w:r w:rsidR="00FF54E8" w:rsidRPr="00EE7951">
        <w:rPr>
          <w:rFonts w:ascii="Arial" w:hAnsi="Arial" w:cs="Arial"/>
          <w:b/>
          <w:bCs/>
          <w:sz w:val="22"/>
          <w:szCs w:val="22"/>
        </w:rPr>
        <w:t>TECHNINĖ</w:t>
      </w:r>
      <w:r w:rsidR="00FF54E8" w:rsidRPr="00EE7951">
        <w:rPr>
          <w:rFonts w:ascii="Arial" w:eastAsia="Times New Roman" w:hAnsi="Arial" w:cs="Arial"/>
          <w:b/>
          <w:bCs/>
          <w:sz w:val="22"/>
          <w:szCs w:val="22"/>
        </w:rPr>
        <w:t xml:space="preserve"> </w:t>
      </w:r>
      <w:r w:rsidR="00FF54E8" w:rsidRPr="00EE7951">
        <w:rPr>
          <w:rFonts w:ascii="Arial" w:hAnsi="Arial" w:cs="Arial"/>
          <w:b/>
          <w:bCs/>
          <w:sz w:val="22"/>
          <w:szCs w:val="22"/>
        </w:rPr>
        <w:t>SPECIFIKACIJA</w:t>
      </w:r>
    </w:p>
    <w:p w14:paraId="73B1874A" w14:textId="77777777" w:rsidR="00FF54E8" w:rsidRPr="00AC6629" w:rsidRDefault="00FF54E8" w:rsidP="00D22FFF">
      <w:pPr>
        <w:jc w:val="both"/>
        <w:rPr>
          <w:rFonts w:ascii="Arial" w:hAnsi="Arial" w:cs="Arial"/>
          <w:b/>
          <w:bCs/>
        </w:rPr>
      </w:pPr>
      <w:r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492901" w:rsidRPr="00EE7951">
        <w:rPr>
          <w:rFonts w:ascii="Arial" w:hAnsi="Arial" w:cs="Arial"/>
        </w:rPr>
        <w:tab/>
      </w:r>
      <w:r w:rsidR="00492901" w:rsidRPr="00EE7951">
        <w:rPr>
          <w:rFonts w:ascii="Arial" w:hAnsi="Arial" w:cs="Arial"/>
        </w:rPr>
        <w:tab/>
      </w:r>
      <w:r w:rsidR="00492901" w:rsidRPr="00EE7951">
        <w:rPr>
          <w:rFonts w:ascii="Arial" w:hAnsi="Arial" w:cs="Arial"/>
        </w:rPr>
        <w:tab/>
      </w:r>
      <w:r w:rsidR="00AC6629">
        <w:rPr>
          <w:rFonts w:ascii="Arial" w:hAnsi="Arial" w:cs="Arial"/>
        </w:rPr>
        <w:t xml:space="preserve">              </w:t>
      </w:r>
      <w:r w:rsidRPr="00AC6629">
        <w:rPr>
          <w:rFonts w:ascii="Arial" w:hAnsi="Arial" w:cs="Arial"/>
          <w:b/>
          <w:bCs/>
        </w:rPr>
        <w:t>1 lentelė</w:t>
      </w:r>
    </w:p>
    <w:tbl>
      <w:tblPr>
        <w:tblW w:w="15735" w:type="dxa"/>
        <w:tblInd w:w="-856" w:type="dxa"/>
        <w:tblCellMar>
          <w:left w:w="10" w:type="dxa"/>
          <w:right w:w="10" w:type="dxa"/>
        </w:tblCellMar>
        <w:tblLook w:val="0000" w:firstRow="0" w:lastRow="0" w:firstColumn="0" w:lastColumn="0" w:noHBand="0" w:noVBand="0"/>
      </w:tblPr>
      <w:tblGrid>
        <w:gridCol w:w="3828"/>
        <w:gridCol w:w="11907"/>
      </w:tblGrid>
      <w:tr w:rsidR="00E676BE" w:rsidRPr="00EE7951" w14:paraId="60E1CCD1"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A410993" w14:textId="3203DA8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 xml:space="preserve">1.Pirkėjas </w:t>
            </w:r>
            <w:r w:rsidRPr="00EE7951">
              <w:rPr>
                <w:rFonts w:ascii="Arial" w:hAnsi="Arial" w:cs="Arial"/>
                <w:sz w:val="22"/>
                <w:szCs w:val="22"/>
              </w:rPr>
              <w:t>arba Regioninis padalinys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FA24B" w14:textId="5880B65F" w:rsidR="00E676BE" w:rsidRPr="00EE7951" w:rsidRDefault="00E676BE" w:rsidP="00B46F75">
            <w:pPr>
              <w:pStyle w:val="Tekstas"/>
              <w:spacing w:after="0"/>
              <w:jc w:val="both"/>
              <w:rPr>
                <w:rFonts w:ascii="Arial" w:hAnsi="Arial" w:cs="Arial"/>
                <w:sz w:val="22"/>
                <w:szCs w:val="22"/>
              </w:rPr>
            </w:pPr>
            <w:r w:rsidRPr="00EE7951">
              <w:rPr>
                <w:rFonts w:ascii="Arial" w:hAnsi="Arial" w:cs="Arial"/>
                <w:sz w:val="22"/>
                <w:szCs w:val="22"/>
              </w:rPr>
              <w:t>VĮ Valstybinių miškų urėdij</w:t>
            </w:r>
            <w:r>
              <w:rPr>
                <w:rFonts w:ascii="Arial" w:hAnsi="Arial" w:cs="Arial"/>
                <w:sz w:val="22"/>
                <w:szCs w:val="22"/>
              </w:rPr>
              <w:t>a</w:t>
            </w:r>
            <w:r w:rsidRPr="00EE7951">
              <w:rPr>
                <w:rFonts w:ascii="Arial" w:hAnsi="Arial" w:cs="Arial"/>
                <w:sz w:val="22"/>
                <w:szCs w:val="22"/>
              </w:rPr>
              <w:t xml:space="preserve"> (toliau</w:t>
            </w:r>
            <w:r w:rsidR="000B6D65">
              <w:rPr>
                <w:rFonts w:ascii="Arial" w:hAnsi="Arial" w:cs="Arial"/>
                <w:sz w:val="22"/>
                <w:szCs w:val="22"/>
              </w:rPr>
              <w:t xml:space="preserve"> –</w:t>
            </w:r>
            <w:r w:rsidRPr="00EE7951">
              <w:rPr>
                <w:rFonts w:ascii="Arial" w:hAnsi="Arial" w:cs="Arial"/>
                <w:sz w:val="22"/>
                <w:szCs w:val="22"/>
              </w:rPr>
              <w:t xml:space="preserve"> </w:t>
            </w:r>
            <w:r>
              <w:rPr>
                <w:rFonts w:ascii="Arial" w:hAnsi="Arial" w:cs="Arial"/>
                <w:sz w:val="22"/>
                <w:szCs w:val="22"/>
              </w:rPr>
              <w:t>Pirkėjas</w:t>
            </w:r>
            <w:r w:rsidRPr="00EE7951">
              <w:rPr>
                <w:rFonts w:ascii="Arial" w:hAnsi="Arial" w:cs="Arial"/>
                <w:sz w:val="22"/>
                <w:szCs w:val="22"/>
              </w:rPr>
              <w:t xml:space="preserve">).  </w:t>
            </w:r>
          </w:p>
        </w:tc>
      </w:tr>
      <w:tr w:rsidR="00E676BE" w:rsidRPr="00EE7951" w14:paraId="5672CD10"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003A2A08" w14:textId="04CEEF94"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2.</w:t>
            </w:r>
            <w:r w:rsidRPr="00EE7951">
              <w:rPr>
                <w:rFonts w:ascii="Arial" w:hAnsi="Arial" w:cs="Arial"/>
                <w:sz w:val="22"/>
                <w:szCs w:val="22"/>
              </w:rPr>
              <w:t xml:space="preserve">Paslaugos </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1E212" w14:textId="3E9B8E0B" w:rsidR="00E676BE" w:rsidRPr="00EE7951" w:rsidRDefault="00E676BE" w:rsidP="00B46F75">
            <w:pPr>
              <w:pStyle w:val="Tekstas"/>
              <w:spacing w:after="0"/>
              <w:jc w:val="both"/>
              <w:rPr>
                <w:rFonts w:ascii="Arial" w:hAnsi="Arial" w:cs="Arial"/>
                <w:sz w:val="22"/>
                <w:szCs w:val="22"/>
              </w:rPr>
            </w:pPr>
            <w:r>
              <w:rPr>
                <w:rFonts w:ascii="Arial" w:hAnsi="Arial" w:cs="Arial"/>
                <w:sz w:val="22"/>
                <w:szCs w:val="22"/>
              </w:rPr>
              <w:t>Pirkėjas</w:t>
            </w:r>
            <w:r w:rsidRPr="00EE7951">
              <w:rPr>
                <w:rFonts w:ascii="Arial" w:hAnsi="Arial" w:cs="Arial"/>
                <w:sz w:val="22"/>
                <w:szCs w:val="22"/>
              </w:rPr>
              <w:t xml:space="preserve"> perka miškininkystės </w:t>
            </w:r>
            <w:r>
              <w:rPr>
                <w:rFonts w:ascii="Arial" w:hAnsi="Arial" w:cs="Arial"/>
                <w:sz w:val="22"/>
                <w:szCs w:val="22"/>
              </w:rPr>
              <w:t xml:space="preserve"> </w:t>
            </w:r>
            <w:r w:rsidRPr="00EE7951">
              <w:rPr>
                <w:rFonts w:ascii="Arial" w:hAnsi="Arial" w:cs="Arial"/>
                <w:sz w:val="22"/>
                <w:szCs w:val="22"/>
              </w:rPr>
              <w:t>paslaugas</w:t>
            </w:r>
            <w:r>
              <w:rPr>
                <w:rFonts w:ascii="Arial" w:hAnsi="Arial" w:cs="Arial"/>
                <w:sz w:val="22"/>
                <w:szCs w:val="22"/>
              </w:rPr>
              <w:t xml:space="preserve"> (toliau </w:t>
            </w:r>
            <w:r w:rsidR="00144BB3">
              <w:rPr>
                <w:rFonts w:ascii="Arial" w:hAnsi="Arial" w:cs="Arial"/>
                <w:sz w:val="22"/>
                <w:szCs w:val="22"/>
              </w:rPr>
              <w:t>–</w:t>
            </w:r>
            <w:r>
              <w:rPr>
                <w:rFonts w:ascii="Arial" w:hAnsi="Arial" w:cs="Arial"/>
                <w:sz w:val="22"/>
                <w:szCs w:val="22"/>
              </w:rPr>
              <w:t xml:space="preserve"> Miškininkystės paslaugos</w:t>
            </w:r>
            <w:r w:rsidR="008233B1">
              <w:rPr>
                <w:rFonts w:ascii="Arial" w:hAnsi="Arial" w:cs="Arial"/>
                <w:sz w:val="22"/>
                <w:szCs w:val="22"/>
              </w:rPr>
              <w:t xml:space="preserve"> arba paslaugos</w:t>
            </w:r>
            <w:r>
              <w:rPr>
                <w:rFonts w:ascii="Arial" w:hAnsi="Arial" w:cs="Arial"/>
                <w:sz w:val="22"/>
                <w:szCs w:val="22"/>
              </w:rPr>
              <w:t xml:space="preserve">) </w:t>
            </w:r>
            <w:r w:rsidRPr="00EE7951">
              <w:rPr>
                <w:rFonts w:ascii="Arial" w:hAnsi="Arial" w:cs="Arial"/>
                <w:sz w:val="22"/>
                <w:szCs w:val="22"/>
              </w:rPr>
              <w:t xml:space="preserve"> </w:t>
            </w:r>
            <w:sdt>
              <w:sdtPr>
                <w:rPr>
                  <w:rFonts w:ascii="Arial" w:hAnsi="Arial" w:cs="Arial"/>
                  <w:sz w:val="22"/>
                  <w:szCs w:val="22"/>
                </w:rPr>
                <w:id w:val="707452708"/>
                <w:placeholder>
                  <w:docPart w:val="2417ABA4AAF84950B94DAF3CA958A5DD"/>
                </w:placeholder>
                <w:text/>
              </w:sdtPr>
              <w:sdtEndPr/>
              <w:sdtContent>
                <w:r w:rsidR="0088070A">
                  <w:rPr>
                    <w:rFonts w:ascii="Arial" w:hAnsi="Arial" w:cs="Arial"/>
                    <w:sz w:val="22"/>
                    <w:szCs w:val="22"/>
                  </w:rPr>
                  <w:t>2026</w:t>
                </w:r>
              </w:sdtContent>
            </w:sdt>
            <w:r w:rsidRPr="00EE7951">
              <w:rPr>
                <w:rFonts w:ascii="Arial" w:hAnsi="Arial" w:cs="Arial"/>
                <w:sz w:val="22"/>
                <w:szCs w:val="22"/>
              </w:rPr>
              <w:t xml:space="preserve"> metams. </w:t>
            </w:r>
          </w:p>
          <w:p w14:paraId="3FCA7EE4" w14:textId="77777777" w:rsidR="00E676BE" w:rsidRPr="00EE7951" w:rsidRDefault="00E676BE" w:rsidP="000B634E">
            <w:pPr>
              <w:pStyle w:val="Tekstas"/>
              <w:spacing w:after="0"/>
              <w:jc w:val="both"/>
              <w:rPr>
                <w:rFonts w:ascii="Arial" w:hAnsi="Arial" w:cs="Arial"/>
                <w:sz w:val="22"/>
                <w:szCs w:val="22"/>
              </w:rPr>
            </w:pPr>
            <w:r w:rsidRPr="00EE7951">
              <w:rPr>
                <w:rFonts w:ascii="Arial" w:hAnsi="Arial" w:cs="Arial"/>
                <w:sz w:val="22"/>
                <w:szCs w:val="22"/>
              </w:rPr>
              <w:t>Numatomų pirkti miškininkystės paslaugų technologinės savybės/paslaugų aprašymas nurodytas 2 lentelėje.</w:t>
            </w:r>
          </w:p>
        </w:tc>
      </w:tr>
      <w:tr w:rsidR="00E676BE" w:rsidRPr="00EE7951" w14:paraId="6A798651" w14:textId="77777777" w:rsidTr="00E676BE">
        <w:trPr>
          <w:trHeight w:val="435"/>
        </w:trPr>
        <w:tc>
          <w:tcPr>
            <w:tcW w:w="3828" w:type="dxa"/>
            <w:tcBorders>
              <w:top w:val="single" w:sz="4" w:space="0" w:color="000000"/>
              <w:left w:val="single" w:sz="4" w:space="0" w:color="auto"/>
              <w:bottom w:val="single" w:sz="4" w:space="0" w:color="000000"/>
              <w:right w:val="single" w:sz="4" w:space="0" w:color="000000"/>
            </w:tcBorders>
            <w:vAlign w:val="center"/>
          </w:tcPr>
          <w:p w14:paraId="4C0C14DD" w14:textId="7FA1DC6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3.</w:t>
            </w:r>
            <w:r w:rsidRPr="00EE7951">
              <w:rPr>
                <w:rFonts w:ascii="Arial" w:hAnsi="Arial" w:cs="Arial"/>
                <w:sz w:val="22"/>
                <w:szCs w:val="22"/>
              </w:rPr>
              <w:t>Paslaugų kiekis/apimtys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F828A3" w14:textId="257EBA2F" w:rsidR="00E676BE" w:rsidRPr="00EE7951" w:rsidRDefault="00E676BE" w:rsidP="00FC5622">
            <w:pPr>
              <w:rPr>
                <w:rFonts w:ascii="Arial" w:eastAsia="Times New Roman" w:hAnsi="Arial" w:cs="Arial"/>
                <w:lang w:eastAsia="lt-LT"/>
              </w:rPr>
            </w:pPr>
            <w:r>
              <w:rPr>
                <w:rFonts w:ascii="Arial" w:eastAsia="Times New Roman" w:hAnsi="Arial" w:cs="Arial"/>
                <w:lang w:eastAsia="lt-LT"/>
              </w:rPr>
              <w:t>Miškininkystės p</w:t>
            </w:r>
            <w:r w:rsidRPr="00EE7951">
              <w:rPr>
                <w:rFonts w:ascii="Arial" w:eastAsia="Times New Roman" w:hAnsi="Arial" w:cs="Arial"/>
                <w:lang w:eastAsia="lt-LT"/>
              </w:rPr>
              <w:t xml:space="preserve">aslaugų kiekis/apimtys nurodytos </w:t>
            </w:r>
            <w:r>
              <w:rPr>
                <w:rFonts w:ascii="Arial" w:eastAsia="Times New Roman" w:hAnsi="Arial" w:cs="Arial"/>
                <w:lang w:eastAsia="lt-LT"/>
              </w:rPr>
              <w:t>Miškininkystės paslaugų techninės specifikacijos</w:t>
            </w:r>
            <w:r w:rsidR="000D2427">
              <w:rPr>
                <w:rFonts w:ascii="Arial" w:eastAsia="Times New Roman" w:hAnsi="Arial" w:cs="Arial"/>
                <w:lang w:eastAsia="lt-LT"/>
              </w:rPr>
              <w:t>( toliau – T</w:t>
            </w:r>
            <w:r w:rsidR="0065786D">
              <w:rPr>
                <w:rFonts w:ascii="Arial" w:eastAsia="Times New Roman" w:hAnsi="Arial" w:cs="Arial"/>
                <w:lang w:eastAsia="lt-LT"/>
              </w:rPr>
              <w:t>echninė specifikacija</w:t>
            </w:r>
            <w:r w:rsidR="000D2427">
              <w:rPr>
                <w:rFonts w:ascii="Arial" w:eastAsia="Times New Roman" w:hAnsi="Arial" w:cs="Arial"/>
                <w:lang w:eastAsia="lt-LT"/>
              </w:rPr>
              <w:t>)</w:t>
            </w:r>
            <w:r>
              <w:rPr>
                <w:rFonts w:ascii="Arial" w:eastAsia="Times New Roman" w:hAnsi="Arial" w:cs="Arial"/>
                <w:lang w:eastAsia="lt-LT"/>
              </w:rPr>
              <w:t xml:space="preserve"> 1 priede</w:t>
            </w:r>
            <w:r w:rsidR="00366537">
              <w:rPr>
                <w:rFonts w:ascii="Arial" w:eastAsia="Times New Roman" w:hAnsi="Arial" w:cs="Arial"/>
                <w:lang w:eastAsia="lt-LT"/>
              </w:rPr>
              <w:t xml:space="preserve"> </w:t>
            </w:r>
            <w:r w:rsidR="00366537">
              <w:rPr>
                <w:rFonts w:ascii="Arial" w:hAnsi="Arial" w:cs="Arial"/>
              </w:rPr>
              <w:t xml:space="preserve">– </w:t>
            </w:r>
            <w:r w:rsidR="00C230E2" w:rsidRPr="00C230E2">
              <w:rPr>
                <w:rFonts w:ascii="Arial" w:hAnsi="Arial" w:cs="Arial"/>
              </w:rPr>
              <w:t>TS_1_priedas_2026 MP-</w:t>
            </w:r>
            <w:proofErr w:type="spellStart"/>
            <w:r w:rsidR="00C230E2" w:rsidRPr="00C230E2">
              <w:rPr>
                <w:rFonts w:ascii="Arial" w:hAnsi="Arial" w:cs="Arial"/>
              </w:rPr>
              <w:t>pirkimo_kiekiai_vertės_I</w:t>
            </w:r>
            <w:r w:rsidR="003C07B3">
              <w:rPr>
                <w:rFonts w:ascii="Arial" w:hAnsi="Arial" w:cs="Arial"/>
              </w:rPr>
              <w:t>I</w:t>
            </w:r>
            <w:proofErr w:type="spellEnd"/>
            <w:r w:rsidR="000D2427">
              <w:rPr>
                <w:rFonts w:ascii="Arial" w:hAnsi="Arial" w:cs="Arial"/>
              </w:rPr>
              <w:t xml:space="preserve"> (tolia</w:t>
            </w:r>
            <w:r w:rsidR="00FC5622">
              <w:rPr>
                <w:rFonts w:ascii="Arial" w:hAnsi="Arial" w:cs="Arial"/>
              </w:rPr>
              <w:t>u</w:t>
            </w:r>
            <w:r w:rsidR="000D2427">
              <w:rPr>
                <w:rFonts w:ascii="Arial" w:hAnsi="Arial" w:cs="Arial"/>
              </w:rPr>
              <w:t xml:space="preserve"> – T</w:t>
            </w:r>
            <w:r w:rsidR="0065786D">
              <w:rPr>
                <w:rFonts w:ascii="Arial" w:hAnsi="Arial" w:cs="Arial"/>
              </w:rPr>
              <w:t>echninės specifikacijos</w:t>
            </w:r>
            <w:r w:rsidR="000D2427">
              <w:rPr>
                <w:rFonts w:ascii="Arial" w:hAnsi="Arial" w:cs="Arial"/>
              </w:rPr>
              <w:t xml:space="preserve"> 1 priedas)</w:t>
            </w:r>
          </w:p>
          <w:p w14:paraId="2D3BCF6E" w14:textId="77777777" w:rsidR="00E676BE" w:rsidRPr="00EE7951" w:rsidRDefault="00E676BE" w:rsidP="00212ABB">
            <w:pPr>
              <w:spacing w:after="0" w:line="240" w:lineRule="auto"/>
              <w:jc w:val="both"/>
              <w:rPr>
                <w:rFonts w:ascii="Arial" w:eastAsia="Times New Roman" w:hAnsi="Arial" w:cs="Arial"/>
                <w:lang w:eastAsia="lt-LT"/>
              </w:rPr>
            </w:pPr>
            <w:r w:rsidRPr="00EE7951">
              <w:rPr>
                <w:rFonts w:ascii="Arial" w:eastAsia="Times New Roman" w:hAnsi="Arial" w:cs="Arial"/>
                <w:lang w:eastAsia="lt-LT"/>
              </w:rPr>
              <w:t>Nurodyti kiekiai yra preliminarūs ir gali svyruoti ±30 proc.</w:t>
            </w:r>
          </w:p>
          <w:p w14:paraId="6A917D1C" w14:textId="3C02008C" w:rsidR="00E676BE" w:rsidRPr="00EE7951" w:rsidRDefault="00E676BE" w:rsidP="00D51829">
            <w:pPr>
              <w:spacing w:after="0" w:line="240" w:lineRule="auto"/>
              <w:jc w:val="both"/>
              <w:rPr>
                <w:rFonts w:ascii="Arial" w:eastAsia="Times New Roman" w:hAnsi="Arial" w:cs="Arial"/>
                <w:lang w:eastAsia="lt-LT"/>
              </w:rPr>
            </w:pPr>
            <w:bookmarkStart w:id="0" w:name="_Hlk141881335"/>
            <w:r w:rsidRPr="00EE7951">
              <w:rPr>
                <w:rFonts w:ascii="Arial" w:eastAsia="Times New Roman" w:hAnsi="Arial" w:cs="Arial"/>
                <w:lang w:eastAsia="lt-LT"/>
              </w:rPr>
              <w:t>Pirkimo objektas skaidomas į</w:t>
            </w:r>
            <w:r>
              <w:rPr>
                <w:rFonts w:ascii="Arial" w:eastAsia="Times New Roman" w:hAnsi="Arial" w:cs="Arial"/>
                <w:lang w:eastAsia="lt-LT"/>
              </w:rPr>
              <w:t xml:space="preserve"> pirkimo objekto </w:t>
            </w:r>
            <w:r w:rsidRPr="00EE7951">
              <w:rPr>
                <w:rFonts w:ascii="Arial" w:eastAsia="Times New Roman" w:hAnsi="Arial" w:cs="Arial"/>
                <w:lang w:eastAsia="lt-LT"/>
              </w:rPr>
              <w:t>dalis pagal teritorijas (girininkijas) ir paslaugų grupes.</w:t>
            </w:r>
            <w:bookmarkEnd w:id="0"/>
          </w:p>
        </w:tc>
      </w:tr>
      <w:tr w:rsidR="00E676BE" w:rsidRPr="00EE7951" w14:paraId="5D4C3B7F" w14:textId="77777777" w:rsidTr="00E676BE">
        <w:tc>
          <w:tcPr>
            <w:tcW w:w="3828" w:type="dxa"/>
            <w:tcBorders>
              <w:top w:val="single" w:sz="4" w:space="0" w:color="000000"/>
              <w:left w:val="single" w:sz="4" w:space="0" w:color="auto"/>
              <w:bottom w:val="single" w:sz="4" w:space="0" w:color="000000"/>
              <w:right w:val="single" w:sz="4" w:space="0" w:color="000000"/>
            </w:tcBorders>
          </w:tcPr>
          <w:p w14:paraId="6C914F46" w14:textId="6C0BE4AE" w:rsidR="00E676BE" w:rsidRPr="00EE7951" w:rsidRDefault="00E676BE" w:rsidP="00E676BE">
            <w:pPr>
              <w:pStyle w:val="Tekstas"/>
              <w:spacing w:after="0"/>
              <w:jc w:val="both"/>
              <w:rPr>
                <w:rFonts w:ascii="Arial" w:hAnsi="Arial" w:cs="Arial"/>
                <w:sz w:val="22"/>
                <w:szCs w:val="22"/>
              </w:rPr>
            </w:pPr>
            <w:bookmarkStart w:id="1" w:name="_Hlk15384322"/>
            <w:r>
              <w:rPr>
                <w:rFonts w:ascii="Arial" w:hAnsi="Arial" w:cs="Arial"/>
                <w:sz w:val="22"/>
                <w:szCs w:val="22"/>
              </w:rPr>
              <w:t>4.</w:t>
            </w:r>
            <w:r w:rsidRPr="00EE7951">
              <w:rPr>
                <w:rFonts w:ascii="Arial" w:hAnsi="Arial" w:cs="Arial"/>
                <w:sz w:val="22"/>
                <w:szCs w:val="22"/>
              </w:rPr>
              <w:t>BVPŽ klasifikatoriaus kodas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5B2FF8" w14:textId="36202413" w:rsidR="00E676BE" w:rsidRPr="00EE7951" w:rsidRDefault="00E676BE" w:rsidP="003F6607">
            <w:pPr>
              <w:pStyle w:val="Tekstas"/>
              <w:spacing w:after="0"/>
              <w:jc w:val="both"/>
              <w:rPr>
                <w:rFonts w:ascii="Arial" w:hAnsi="Arial" w:cs="Arial"/>
                <w:sz w:val="22"/>
                <w:szCs w:val="22"/>
              </w:rPr>
            </w:pPr>
            <w:r w:rsidRPr="00EE7951">
              <w:rPr>
                <w:rFonts w:ascii="Arial" w:hAnsi="Arial" w:cs="Arial"/>
                <w:sz w:val="22"/>
                <w:szCs w:val="22"/>
              </w:rPr>
              <w:t>77200000-2 Miškininkystės paslaugo</w:t>
            </w:r>
            <w:r w:rsidR="00427013">
              <w:rPr>
                <w:rFonts w:ascii="Arial" w:hAnsi="Arial" w:cs="Arial"/>
                <w:sz w:val="22"/>
                <w:szCs w:val="22"/>
              </w:rPr>
              <w:t>s</w:t>
            </w:r>
          </w:p>
        </w:tc>
      </w:tr>
      <w:bookmarkEnd w:id="1"/>
      <w:tr w:rsidR="00E676BE" w:rsidRPr="00EE7951" w14:paraId="6D50B31B"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F8EB935" w14:textId="7CCDAAA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5.</w:t>
            </w:r>
            <w:r w:rsidRPr="00EE7951">
              <w:rPr>
                <w:rFonts w:ascii="Arial" w:hAnsi="Arial" w:cs="Arial"/>
                <w:sz w:val="22"/>
                <w:szCs w:val="22"/>
              </w:rPr>
              <w:t>Paslaugų teikimo vieta</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0EBC0A" w14:textId="77DA42CB" w:rsidR="00E676BE" w:rsidRPr="00EE7951" w:rsidRDefault="00427013" w:rsidP="006D7C4A">
            <w:pPr>
              <w:pStyle w:val="Tekstas"/>
              <w:spacing w:after="0"/>
              <w:ind w:left="-112"/>
              <w:jc w:val="both"/>
              <w:rPr>
                <w:rFonts w:ascii="Arial" w:hAnsi="Arial" w:cs="Arial"/>
                <w:sz w:val="22"/>
                <w:szCs w:val="22"/>
              </w:rPr>
            </w:pPr>
            <w:r>
              <w:rPr>
                <w:rFonts w:ascii="Arial" w:hAnsi="Arial" w:cs="Arial"/>
                <w:sz w:val="22"/>
                <w:szCs w:val="22"/>
              </w:rPr>
              <w:t xml:space="preserve"> </w:t>
            </w:r>
            <w:r w:rsidR="00E676BE" w:rsidRPr="00EE7951">
              <w:rPr>
                <w:rFonts w:ascii="Arial" w:hAnsi="Arial" w:cs="Arial"/>
                <w:sz w:val="22"/>
                <w:szCs w:val="22"/>
              </w:rPr>
              <w:t>VĮ Valstybinių miškų urėdijos</w:t>
            </w:r>
            <w:r w:rsidR="00E676BE">
              <w:rPr>
                <w:rFonts w:ascii="Arial" w:hAnsi="Arial" w:cs="Arial"/>
                <w:sz w:val="22"/>
                <w:szCs w:val="22"/>
              </w:rPr>
              <w:t xml:space="preserve"> </w:t>
            </w:r>
            <w:r w:rsidR="00E676BE" w:rsidRPr="00EE7951">
              <w:rPr>
                <w:rFonts w:ascii="Arial" w:hAnsi="Arial" w:cs="Arial"/>
                <w:sz w:val="22"/>
                <w:szCs w:val="22"/>
              </w:rPr>
              <w:t>teritorijoje</w:t>
            </w:r>
            <w:ins w:id="2" w:author="Dainius Taukis | VMU" w:date="2026-01-27T12:04:00Z" w16du:dateUtc="2026-01-27T10:04:00Z">
              <w:r w:rsidR="002F6540">
                <w:rPr>
                  <w:rFonts w:ascii="Arial" w:hAnsi="Arial" w:cs="Arial"/>
                  <w:sz w:val="22"/>
                  <w:szCs w:val="22"/>
                </w:rPr>
                <w:t xml:space="preserve"> Trakų RP Semeliškių girininkijoje</w:t>
              </w:r>
            </w:ins>
          </w:p>
        </w:tc>
      </w:tr>
      <w:tr w:rsidR="00045124" w:rsidRPr="00EE7951" w14:paraId="6BAD93C8"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6E43F95" w14:textId="1E36A167" w:rsidR="00045124" w:rsidRDefault="00045124" w:rsidP="00045124">
            <w:pPr>
              <w:pStyle w:val="Tekstas"/>
              <w:spacing w:after="0"/>
              <w:jc w:val="both"/>
              <w:rPr>
                <w:rFonts w:ascii="Arial" w:hAnsi="Arial" w:cs="Arial"/>
                <w:sz w:val="22"/>
                <w:szCs w:val="22"/>
              </w:rPr>
            </w:pPr>
            <w:r>
              <w:rPr>
                <w:rFonts w:ascii="Arial" w:hAnsi="Arial" w:cs="Arial"/>
                <w:sz w:val="22"/>
                <w:szCs w:val="22"/>
              </w:rPr>
              <w:t>6</w:t>
            </w:r>
            <w:r w:rsidRPr="0054316D">
              <w:rPr>
                <w:rFonts w:ascii="Arial" w:hAnsi="Arial" w:cs="Arial"/>
                <w:sz w:val="22"/>
                <w:szCs w:val="22"/>
              </w:rPr>
              <w:t xml:space="preserve"> Paslaugų teikimo 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680C53" w14:textId="1CA4D4C2" w:rsidR="00045124" w:rsidRDefault="00045124" w:rsidP="00045124">
            <w:pPr>
              <w:pStyle w:val="Tekstas"/>
              <w:spacing w:after="0"/>
              <w:ind w:left="-112"/>
              <w:jc w:val="both"/>
              <w:rPr>
                <w:rFonts w:ascii="Arial" w:hAnsi="Arial" w:cs="Arial"/>
                <w:sz w:val="22"/>
                <w:szCs w:val="22"/>
              </w:rPr>
            </w:pPr>
            <w:r w:rsidRPr="00AB38A2">
              <w:rPr>
                <w:rFonts w:ascii="Arial" w:hAnsi="Arial" w:cs="Arial"/>
                <w:sz w:val="22"/>
                <w:szCs w:val="22"/>
              </w:rPr>
              <w:t>Nuo</w:t>
            </w:r>
            <w:r>
              <w:rPr>
                <w:rFonts w:ascii="Arial" w:hAnsi="Arial" w:cs="Arial"/>
                <w:sz w:val="22"/>
                <w:szCs w:val="22"/>
              </w:rPr>
              <w:t xml:space="preserve"> Miškininkystės paslaugų teikimo pirkimo – pardavimo sutarties (toliau –</w:t>
            </w:r>
            <w:r w:rsidRPr="00AB38A2">
              <w:rPr>
                <w:rFonts w:ascii="Arial" w:hAnsi="Arial" w:cs="Arial"/>
                <w:sz w:val="22"/>
                <w:szCs w:val="22"/>
              </w:rPr>
              <w:t xml:space="preserve"> Sutart</w:t>
            </w:r>
            <w:r>
              <w:rPr>
                <w:rFonts w:ascii="Arial" w:hAnsi="Arial" w:cs="Arial"/>
                <w:sz w:val="22"/>
                <w:szCs w:val="22"/>
              </w:rPr>
              <w:t xml:space="preserve">is ) </w:t>
            </w:r>
            <w:r w:rsidRPr="00AB38A2">
              <w:rPr>
                <w:rFonts w:ascii="Arial" w:hAnsi="Arial" w:cs="Arial"/>
                <w:sz w:val="22"/>
                <w:szCs w:val="22"/>
              </w:rPr>
              <w:t>įsigaliojimo iki 202</w:t>
            </w:r>
            <w:r>
              <w:rPr>
                <w:rFonts w:ascii="Arial" w:hAnsi="Arial" w:cs="Arial"/>
                <w:sz w:val="22"/>
                <w:szCs w:val="22"/>
              </w:rPr>
              <w:t>6</w:t>
            </w:r>
            <w:r w:rsidRPr="00AB38A2">
              <w:rPr>
                <w:rFonts w:ascii="Arial" w:hAnsi="Arial" w:cs="Arial"/>
                <w:sz w:val="22"/>
                <w:szCs w:val="22"/>
              </w:rPr>
              <w:t>-12-15.</w:t>
            </w:r>
          </w:p>
        </w:tc>
      </w:tr>
      <w:tr w:rsidR="00045124" w:rsidRPr="00EE7951" w14:paraId="610303DD"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FCDACE7" w14:textId="5038317D" w:rsidR="00045124" w:rsidRPr="00EE7951" w:rsidRDefault="00045124" w:rsidP="00045124">
            <w:pPr>
              <w:pStyle w:val="Tekstas"/>
              <w:spacing w:after="0"/>
              <w:jc w:val="both"/>
              <w:rPr>
                <w:rFonts w:ascii="Arial" w:hAnsi="Arial" w:cs="Arial"/>
                <w:sz w:val="22"/>
                <w:szCs w:val="22"/>
              </w:rPr>
            </w:pPr>
            <w:r>
              <w:rPr>
                <w:rFonts w:ascii="Arial" w:hAnsi="Arial" w:cs="Arial"/>
                <w:sz w:val="22"/>
                <w:szCs w:val="22"/>
              </w:rPr>
              <w:t>7.</w:t>
            </w:r>
            <w:r w:rsidRPr="00EE7951">
              <w:rPr>
                <w:rFonts w:ascii="Arial" w:hAnsi="Arial" w:cs="Arial"/>
                <w:sz w:val="22"/>
                <w:szCs w:val="22"/>
              </w:rPr>
              <w:t xml:space="preserve"> Paslaugų teikimo </w:t>
            </w:r>
            <w:r>
              <w:rPr>
                <w:rFonts w:ascii="Arial" w:hAnsi="Arial" w:cs="Arial"/>
                <w:sz w:val="22"/>
                <w:szCs w:val="22"/>
              </w:rPr>
              <w:t xml:space="preserve">sutarties galiojimo </w:t>
            </w:r>
            <w:r w:rsidRPr="00EE7951">
              <w:rPr>
                <w:rFonts w:ascii="Arial" w:hAnsi="Arial" w:cs="Arial"/>
                <w:sz w:val="22"/>
                <w:szCs w:val="22"/>
              </w:rPr>
              <w:t>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715FA" w14:textId="4D8AC4B6" w:rsidR="00045124" w:rsidRPr="00EE7951" w:rsidRDefault="00045124" w:rsidP="00045124">
            <w:pPr>
              <w:spacing w:after="0"/>
              <w:jc w:val="both"/>
              <w:rPr>
                <w:rFonts w:ascii="Arial" w:hAnsi="Arial" w:cs="Arial"/>
              </w:rPr>
            </w:pPr>
            <w:r w:rsidRPr="0022255A">
              <w:rPr>
                <w:rFonts w:ascii="Arial" w:hAnsi="Arial" w:cs="Arial"/>
              </w:rPr>
              <w:t>Sutartis įsigalioja abiem Šalims pasirašius ir galioja iki 202</w:t>
            </w:r>
            <w:r>
              <w:rPr>
                <w:rFonts w:ascii="Arial" w:hAnsi="Arial" w:cs="Arial"/>
              </w:rPr>
              <w:t>6</w:t>
            </w:r>
            <w:r w:rsidRPr="0022255A">
              <w:rPr>
                <w:rFonts w:ascii="Arial" w:hAnsi="Arial" w:cs="Arial"/>
              </w:rPr>
              <w:t xml:space="preserve">-12-31. Su galimybe pratęsti 2 kartus po 12 mėn., bet ne ilgiau, kaip </w:t>
            </w:r>
            <w:r>
              <w:rPr>
                <w:rFonts w:ascii="Arial" w:hAnsi="Arial" w:cs="Arial"/>
              </w:rPr>
              <w:t>36</w:t>
            </w:r>
            <w:r w:rsidRPr="0022255A">
              <w:rPr>
                <w:rFonts w:ascii="Arial" w:hAnsi="Arial" w:cs="Arial"/>
              </w:rPr>
              <w:t xml:space="preserve"> (</w:t>
            </w:r>
            <w:r>
              <w:rPr>
                <w:rFonts w:ascii="Arial" w:hAnsi="Arial" w:cs="Arial"/>
              </w:rPr>
              <w:t>trisdešimt šeši</w:t>
            </w:r>
            <w:r w:rsidRPr="0022255A">
              <w:rPr>
                <w:rFonts w:ascii="Arial" w:hAnsi="Arial" w:cs="Arial"/>
              </w:rPr>
              <w:t>) mėnesius.</w:t>
            </w:r>
          </w:p>
        </w:tc>
      </w:tr>
      <w:tr w:rsidR="00045124" w:rsidRPr="00EE7951" w14:paraId="204FF0F5"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1971F2F3" w14:textId="79499563" w:rsidR="00045124" w:rsidRPr="00EE7951" w:rsidRDefault="00045124" w:rsidP="00045124">
            <w:pPr>
              <w:pStyle w:val="Tekstas"/>
              <w:spacing w:after="0"/>
              <w:jc w:val="both"/>
              <w:rPr>
                <w:rFonts w:ascii="Arial" w:hAnsi="Arial" w:cs="Arial"/>
                <w:sz w:val="22"/>
                <w:szCs w:val="22"/>
              </w:rPr>
            </w:pPr>
            <w:r>
              <w:rPr>
                <w:rFonts w:ascii="Arial" w:hAnsi="Arial" w:cs="Arial"/>
                <w:sz w:val="22"/>
                <w:szCs w:val="22"/>
              </w:rPr>
              <w:t>7.Tiekėjas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8152BC" w14:textId="5F6A9418" w:rsidR="00045124" w:rsidRPr="00EE7951" w:rsidRDefault="00045124" w:rsidP="00045124">
            <w:pPr>
              <w:spacing w:after="0"/>
              <w:jc w:val="both"/>
              <w:rPr>
                <w:rFonts w:ascii="Arial" w:hAnsi="Arial" w:cs="Arial"/>
              </w:rPr>
            </w:pPr>
            <w:r w:rsidRPr="00EE7951">
              <w:rPr>
                <w:rFonts w:ascii="Arial" w:hAnsi="Arial" w:cs="Arial"/>
              </w:rPr>
              <w:t>T</w:t>
            </w:r>
            <w:r>
              <w:rPr>
                <w:rFonts w:ascii="Arial" w:hAnsi="Arial" w:cs="Arial"/>
              </w:rPr>
              <w:t>ie</w:t>
            </w:r>
            <w:r w:rsidRPr="00EE7951">
              <w:rPr>
                <w:rFonts w:ascii="Arial" w:hAnsi="Arial" w:cs="Arial"/>
              </w:rPr>
              <w:t>kėjas, su kuriuo sudaryta Sutartis miškininkystės paslaugų teikimui</w:t>
            </w:r>
            <w:r>
              <w:rPr>
                <w:rFonts w:ascii="Arial" w:hAnsi="Arial" w:cs="Arial"/>
              </w:rPr>
              <w:t xml:space="preserve"> (toliau – Tiekėjas)</w:t>
            </w:r>
          </w:p>
        </w:tc>
      </w:tr>
      <w:tr w:rsidR="00045124" w:rsidRPr="00EE7951" w14:paraId="10D0D23A"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364CCC1" w14:textId="2795880F" w:rsidR="00045124" w:rsidRPr="00C5191F" w:rsidRDefault="00045124" w:rsidP="00045124">
            <w:pPr>
              <w:pStyle w:val="Tekstas"/>
              <w:spacing w:after="0"/>
              <w:jc w:val="both"/>
              <w:rPr>
                <w:rFonts w:ascii="Arial" w:hAnsi="Arial" w:cs="Arial"/>
                <w:sz w:val="22"/>
                <w:szCs w:val="22"/>
              </w:rPr>
            </w:pPr>
            <w:r>
              <w:rPr>
                <w:rFonts w:ascii="Arial" w:hAnsi="Arial" w:cs="Arial"/>
                <w:color w:val="333333"/>
                <w:sz w:val="22"/>
                <w:szCs w:val="22"/>
                <w:shd w:val="clear" w:color="auto" w:fill="FFFFFF"/>
              </w:rPr>
              <w:t>8.</w:t>
            </w:r>
            <w:r w:rsidRPr="00B6591A">
              <w:rPr>
                <w:rFonts w:ascii="Arial" w:hAnsi="Arial" w:cs="Arial"/>
                <w:sz w:val="22"/>
                <w:szCs w:val="22"/>
              </w:rPr>
              <w:t xml:space="preserve"> Paslaugų pirkimas vyks pagal žaliuosius kriterijus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DED352" w14:textId="77777777" w:rsidR="00045124" w:rsidRDefault="00045124" w:rsidP="00045124">
            <w:pPr>
              <w:spacing w:after="0"/>
              <w:jc w:val="both"/>
              <w:rPr>
                <w:rFonts w:ascii="Arial" w:eastAsia="Calibri" w:hAnsi="Arial" w:cs="Arial"/>
              </w:rPr>
            </w:pPr>
            <w:bookmarkStart w:id="3" w:name="_Hlk95141183"/>
            <w:r>
              <w:rPr>
                <w:rFonts w:ascii="Arial" w:hAnsi="Arial" w:cs="Arial"/>
              </w:rPr>
              <w:t>A</w:t>
            </w:r>
            <w:r w:rsidRPr="000D0392">
              <w:rPr>
                <w:rFonts w:ascii="Arial" w:hAnsi="Arial" w:cs="Arial"/>
              </w:rPr>
              <w:t>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w:t>
            </w:r>
            <w:r w:rsidRPr="00026BA7">
              <w:rPr>
                <w:rFonts w:ascii="Arial" w:hAnsi="Arial" w:cs="Arial"/>
              </w:rPr>
              <w:t xml:space="preserve">  4.4.4.3  papunkčiu</w:t>
            </w:r>
            <w:r>
              <w:rPr>
                <w:rFonts w:ascii="Arial" w:hAnsi="Arial" w:cs="Arial"/>
              </w:rPr>
              <w:t xml:space="preserve">: </w:t>
            </w:r>
            <w:r w:rsidRPr="00026BA7">
              <w:rPr>
                <w:rFonts w:ascii="Arial" w:hAnsi="Arial" w:cs="Arial"/>
              </w:rPr>
              <w:t>prekei pagaminti, paslaugai teikti ar darbams atlikti naudojama mažiau ar nenaudojama pavojingųjų cheminių medžiagų, neteršiama aplinka ir nekeliamas pavojus sveikatai.</w:t>
            </w:r>
            <w:r w:rsidRPr="000D0392">
              <w:rPr>
                <w:rFonts w:ascii="Arial" w:hAnsi="Arial" w:cs="Arial"/>
              </w:rPr>
              <w:t xml:space="preserve"> </w:t>
            </w:r>
            <w:r>
              <w:rPr>
                <w:rFonts w:ascii="Arial" w:hAnsi="Arial" w:cs="Arial"/>
              </w:rPr>
              <w:t>Tiekėjai įsipareigoja laikytis šių reikalavimų:</w:t>
            </w:r>
          </w:p>
          <w:p w14:paraId="4A5DBB91" w14:textId="77777777" w:rsidR="00045124" w:rsidRPr="00C5191F" w:rsidRDefault="00045124" w:rsidP="00045124">
            <w:pPr>
              <w:spacing w:line="240" w:lineRule="auto"/>
              <w:contextualSpacing/>
              <w:jc w:val="both"/>
              <w:rPr>
                <w:rFonts w:ascii="Arial" w:eastAsia="Calibri" w:hAnsi="Arial" w:cs="Arial"/>
              </w:rPr>
            </w:pPr>
            <w:r>
              <w:rPr>
                <w:rFonts w:ascii="Arial" w:eastAsia="Calibri" w:hAnsi="Arial" w:cs="Arial"/>
              </w:rPr>
              <w:t>1. P</w:t>
            </w:r>
            <w:r w:rsidRPr="00C5191F">
              <w:rPr>
                <w:rFonts w:ascii="Arial" w:eastAsia="Calibri" w:hAnsi="Arial" w:cs="Arial"/>
              </w:rPr>
              <w:t>akuočių atliekos (popierius, plastikas ir kt.) – rūšiuo</w:t>
            </w:r>
            <w:r>
              <w:rPr>
                <w:rFonts w:ascii="Arial" w:eastAsia="Calibri" w:hAnsi="Arial" w:cs="Arial"/>
              </w:rPr>
              <w:t>ti.</w:t>
            </w:r>
            <w:r w:rsidRPr="00C5191F">
              <w:rPr>
                <w:rFonts w:ascii="Arial" w:eastAsia="Calibri" w:hAnsi="Arial" w:cs="Arial"/>
              </w:rPr>
              <w:t xml:space="preserve"> </w:t>
            </w:r>
          </w:p>
          <w:p w14:paraId="08F18E29" w14:textId="77777777" w:rsidR="00045124" w:rsidRDefault="00045124" w:rsidP="00045124">
            <w:pPr>
              <w:spacing w:line="240" w:lineRule="auto"/>
              <w:contextualSpacing/>
              <w:jc w:val="both"/>
              <w:rPr>
                <w:rFonts w:ascii="Arial" w:eastAsia="Calibri" w:hAnsi="Arial" w:cs="Arial"/>
              </w:rPr>
            </w:pPr>
            <w:r w:rsidRPr="00C5191F">
              <w:rPr>
                <w:rFonts w:ascii="Arial" w:eastAsia="Calibri" w:hAnsi="Arial" w:cs="Arial"/>
              </w:rPr>
              <w:t xml:space="preserve">2. </w:t>
            </w:r>
            <w:r>
              <w:rPr>
                <w:rFonts w:ascii="Arial" w:eastAsia="Calibri" w:hAnsi="Arial" w:cs="Arial"/>
              </w:rPr>
              <w:t>P</w:t>
            </w:r>
            <w:r w:rsidRPr="00C5191F">
              <w:rPr>
                <w:rFonts w:ascii="Arial" w:eastAsia="Calibri" w:hAnsi="Arial" w:cs="Arial"/>
              </w:rPr>
              <w:t>avojingų medžiagų atliekos - alyva (variklinė ir grandininė)  patekusi į aplinką, išskyrus alyvos atliekas susidarančias mechanizmų (krūmapjovių, grandininių pjūklų su vidaus degimo varikliais) darbo metu, sur</w:t>
            </w:r>
            <w:r>
              <w:rPr>
                <w:rFonts w:ascii="Arial" w:eastAsia="Calibri" w:hAnsi="Arial" w:cs="Arial"/>
              </w:rPr>
              <w:t>i</w:t>
            </w:r>
            <w:r w:rsidRPr="00C5191F">
              <w:rPr>
                <w:rFonts w:ascii="Arial" w:eastAsia="Calibri" w:hAnsi="Arial" w:cs="Arial"/>
              </w:rPr>
              <w:t>nk</w:t>
            </w:r>
            <w:r>
              <w:rPr>
                <w:rFonts w:ascii="Arial" w:eastAsia="Calibri" w:hAnsi="Arial" w:cs="Arial"/>
              </w:rPr>
              <w:t xml:space="preserve">ti </w:t>
            </w:r>
            <w:r w:rsidRPr="00C5191F">
              <w:rPr>
                <w:rFonts w:ascii="Arial" w:eastAsia="Calibri" w:hAnsi="Arial" w:cs="Arial"/>
              </w:rPr>
              <w:t>ir perduo</w:t>
            </w:r>
            <w:r>
              <w:rPr>
                <w:rFonts w:ascii="Arial" w:eastAsia="Calibri" w:hAnsi="Arial" w:cs="Arial"/>
              </w:rPr>
              <w:t>ti</w:t>
            </w:r>
            <w:r w:rsidRPr="00C5191F">
              <w:rPr>
                <w:rFonts w:ascii="Arial" w:eastAsia="Calibri" w:hAnsi="Arial" w:cs="Arial"/>
              </w:rPr>
              <w:t xml:space="preserve"> atliekas tvarkančiai įmonei.</w:t>
            </w:r>
          </w:p>
          <w:p w14:paraId="160846FD" w14:textId="0BAD18BA" w:rsidR="00045124" w:rsidRPr="00C5191F" w:rsidRDefault="00045124" w:rsidP="00045124">
            <w:pPr>
              <w:spacing w:after="0"/>
              <w:jc w:val="both"/>
              <w:rPr>
                <w:rFonts w:ascii="Arial" w:eastAsia="Calibri" w:hAnsi="Arial" w:cs="Arial"/>
              </w:rPr>
            </w:pPr>
            <w:r>
              <w:rPr>
                <w:rFonts w:ascii="Arial" w:eastAsia="Calibri" w:hAnsi="Arial" w:cs="Arial"/>
              </w:rPr>
              <w:t xml:space="preserve"> 3. P</w:t>
            </w:r>
            <w:r w:rsidRPr="00C5191F">
              <w:rPr>
                <w:rFonts w:ascii="Arial" w:eastAsia="Calibri" w:hAnsi="Arial" w:cs="Arial"/>
              </w:rPr>
              <w:t xml:space="preserve">ranešti </w:t>
            </w:r>
            <w:r>
              <w:rPr>
                <w:rFonts w:ascii="Arial" w:eastAsia="Calibri" w:hAnsi="Arial" w:cs="Arial"/>
              </w:rPr>
              <w:t>Pirkėjui</w:t>
            </w:r>
            <w:r w:rsidRPr="00C5191F">
              <w:rPr>
                <w:rFonts w:ascii="Arial" w:eastAsia="Calibri" w:hAnsi="Arial" w:cs="Arial"/>
              </w:rPr>
              <w:t xml:space="preserve"> apie kiekvieną invazinį </w:t>
            </w:r>
            <w:r>
              <w:rPr>
                <w:rFonts w:ascii="Arial" w:eastAsia="Calibri" w:hAnsi="Arial" w:cs="Arial"/>
              </w:rPr>
              <w:t xml:space="preserve">ar saugomą </w:t>
            </w:r>
            <w:r w:rsidRPr="00C5191F">
              <w:rPr>
                <w:rFonts w:ascii="Arial" w:eastAsia="Calibri" w:hAnsi="Arial" w:cs="Arial"/>
              </w:rPr>
              <w:t xml:space="preserve">augalą ar gyvūną ir, suderinus su </w:t>
            </w:r>
            <w:r>
              <w:rPr>
                <w:rFonts w:ascii="Arial" w:eastAsia="Calibri" w:hAnsi="Arial" w:cs="Arial"/>
              </w:rPr>
              <w:t>pirkėju,</w:t>
            </w:r>
            <w:r w:rsidRPr="00C5191F">
              <w:rPr>
                <w:rFonts w:ascii="Arial" w:eastAsia="Calibri" w:hAnsi="Arial" w:cs="Arial"/>
              </w:rPr>
              <w:t xml:space="preserve"> imtis atitinkamų veiksmų.</w:t>
            </w:r>
            <w:bookmarkEnd w:id="3"/>
            <w:r w:rsidRPr="00C5191F">
              <w:rPr>
                <w:rFonts w:ascii="Arial" w:eastAsia="Calibri" w:hAnsi="Arial" w:cs="Arial"/>
              </w:rPr>
              <w:t xml:space="preserve"> </w:t>
            </w:r>
          </w:p>
          <w:p w14:paraId="247AA9CD" w14:textId="5BC22E7F" w:rsidR="00045124" w:rsidRPr="009D3E70" w:rsidRDefault="00045124" w:rsidP="00045124">
            <w:pPr>
              <w:spacing w:line="240" w:lineRule="auto"/>
              <w:contextualSpacing/>
              <w:jc w:val="both"/>
              <w:rPr>
                <w:rFonts w:ascii="Arial" w:eastAsia="Calibri" w:hAnsi="Arial" w:cs="Arial"/>
              </w:rPr>
            </w:pPr>
          </w:p>
        </w:tc>
      </w:tr>
    </w:tbl>
    <w:p w14:paraId="361DA9C0" w14:textId="77777777" w:rsidR="00A1093B" w:rsidRDefault="00A1093B" w:rsidP="00A1093B">
      <w:pPr>
        <w:ind w:firstLine="567"/>
        <w:jc w:val="both"/>
        <w:rPr>
          <w:rFonts w:ascii="Arial" w:hAnsi="Arial" w:cs="Arial"/>
        </w:rPr>
      </w:pPr>
    </w:p>
    <w:p w14:paraId="36DF4013" w14:textId="77777777" w:rsidR="00427013" w:rsidRDefault="00427013" w:rsidP="00A1093B">
      <w:pPr>
        <w:ind w:firstLine="567"/>
        <w:jc w:val="both"/>
        <w:rPr>
          <w:rFonts w:ascii="Arial" w:hAnsi="Arial" w:cs="Arial"/>
        </w:rPr>
      </w:pPr>
    </w:p>
    <w:p w14:paraId="17BEB1B6" w14:textId="77777777" w:rsidR="00427013" w:rsidRDefault="00427013" w:rsidP="00A1093B">
      <w:pPr>
        <w:ind w:firstLine="567"/>
        <w:jc w:val="both"/>
        <w:rPr>
          <w:rFonts w:ascii="Arial" w:hAnsi="Arial" w:cs="Arial"/>
        </w:rPr>
      </w:pPr>
    </w:p>
    <w:p w14:paraId="1AF0812F" w14:textId="77777777" w:rsidR="00427013" w:rsidRDefault="00427013" w:rsidP="00A1093B">
      <w:pPr>
        <w:ind w:firstLine="567"/>
        <w:jc w:val="both"/>
        <w:rPr>
          <w:rFonts w:ascii="Arial" w:hAnsi="Arial" w:cs="Arial"/>
        </w:rPr>
      </w:pPr>
    </w:p>
    <w:p w14:paraId="131DAA80" w14:textId="77777777" w:rsidR="00427013" w:rsidRDefault="00427013" w:rsidP="00A1093B">
      <w:pPr>
        <w:ind w:firstLine="567"/>
        <w:jc w:val="both"/>
        <w:rPr>
          <w:rFonts w:ascii="Arial" w:hAnsi="Arial" w:cs="Arial"/>
        </w:rPr>
      </w:pPr>
    </w:p>
    <w:p w14:paraId="7ABF93D7" w14:textId="77777777" w:rsidR="00427013" w:rsidRPr="00EE7951" w:rsidRDefault="00427013" w:rsidP="00A1093B">
      <w:pPr>
        <w:ind w:firstLine="567"/>
        <w:jc w:val="both"/>
        <w:rPr>
          <w:rFonts w:ascii="Arial" w:hAnsi="Arial" w:cs="Arial"/>
        </w:rPr>
      </w:pPr>
    </w:p>
    <w:p w14:paraId="2B060ACF" w14:textId="77777777" w:rsidR="00FF54E8" w:rsidRPr="00EE7951" w:rsidRDefault="00FF54E8" w:rsidP="006858DD">
      <w:pPr>
        <w:ind w:firstLine="142"/>
        <w:jc w:val="both"/>
        <w:rPr>
          <w:rFonts w:ascii="Arial" w:hAnsi="Arial" w:cs="Arial"/>
          <w:color w:val="000000"/>
        </w:rPr>
      </w:pPr>
      <w:r w:rsidRPr="00EE7951">
        <w:rPr>
          <w:rFonts w:ascii="Arial" w:hAnsi="Arial" w:cs="Arial"/>
        </w:rPr>
        <w:t xml:space="preserve">Numatomų pirkti </w:t>
      </w:r>
      <w:r w:rsidR="00C84E1F" w:rsidRPr="00EE7951">
        <w:rPr>
          <w:rFonts w:ascii="Arial" w:hAnsi="Arial" w:cs="Arial"/>
        </w:rPr>
        <w:t>Paslaugų</w:t>
      </w:r>
      <w:r w:rsidRPr="00EE7951">
        <w:rPr>
          <w:rFonts w:ascii="Arial" w:hAnsi="Arial" w:cs="Arial"/>
          <w:color w:val="000000"/>
        </w:rPr>
        <w:t xml:space="preserve"> technologinės savybės</w:t>
      </w:r>
      <w:r w:rsidR="002E7ECD" w:rsidRPr="00EE7951">
        <w:rPr>
          <w:rFonts w:ascii="Arial" w:hAnsi="Arial" w:cs="Arial"/>
          <w:color w:val="000000"/>
        </w:rPr>
        <w:t>/paslaugų aprašymas</w:t>
      </w:r>
      <w:r w:rsidRPr="00EE7951">
        <w:rPr>
          <w:rFonts w:ascii="Arial" w:hAnsi="Arial" w:cs="Arial"/>
          <w:color w:val="000000"/>
        </w:rPr>
        <w:t xml:space="preserve"> nurodyt</w:t>
      </w:r>
      <w:r w:rsidR="00391584" w:rsidRPr="00EE7951">
        <w:rPr>
          <w:rFonts w:ascii="Arial" w:hAnsi="Arial" w:cs="Arial"/>
          <w:color w:val="000000"/>
        </w:rPr>
        <w:t>i</w:t>
      </w:r>
      <w:r w:rsidRPr="00EE7951">
        <w:rPr>
          <w:rFonts w:ascii="Arial" w:hAnsi="Arial" w:cs="Arial"/>
          <w:color w:val="000000"/>
        </w:rPr>
        <w:t xml:space="preserve"> 2 lentelėje</w:t>
      </w:r>
      <w:r w:rsidR="00E23926" w:rsidRPr="00EE7951">
        <w:rPr>
          <w:rFonts w:ascii="Arial" w:hAnsi="Arial" w:cs="Arial"/>
          <w:color w:val="000000"/>
        </w:rPr>
        <w:t>:</w:t>
      </w:r>
      <w:r w:rsidRPr="00EE7951">
        <w:rPr>
          <w:rFonts w:ascii="Arial" w:hAnsi="Arial" w:cs="Arial"/>
          <w:color w:val="000000"/>
        </w:rPr>
        <w:t xml:space="preserve"> </w:t>
      </w:r>
    </w:p>
    <w:p w14:paraId="21D97BCC" w14:textId="77777777" w:rsidR="00FF54E8" w:rsidRPr="00AC6629" w:rsidRDefault="00AC6629" w:rsidP="00E23926">
      <w:pPr>
        <w:spacing w:after="0"/>
        <w:ind w:left="10368" w:firstLine="1296"/>
        <w:jc w:val="center"/>
        <w:rPr>
          <w:rFonts w:ascii="Arial" w:hAnsi="Arial" w:cs="Arial"/>
          <w:b/>
          <w:bCs/>
        </w:rPr>
      </w:pPr>
      <w:r>
        <w:rPr>
          <w:rFonts w:ascii="Arial" w:hAnsi="Arial" w:cs="Arial"/>
          <w:b/>
          <w:bCs/>
        </w:rPr>
        <w:t xml:space="preserve">                                 </w:t>
      </w:r>
      <w:r w:rsidR="00FF54E8" w:rsidRPr="00AC6629">
        <w:rPr>
          <w:rFonts w:ascii="Arial" w:hAnsi="Arial" w:cs="Arial"/>
          <w:b/>
          <w:bCs/>
        </w:rPr>
        <w:t>2 lentelė</w:t>
      </w:r>
    </w:p>
    <w:p w14:paraId="2F6EF75C" w14:textId="77777777" w:rsidR="00AA5CBA" w:rsidRPr="00EE7951" w:rsidRDefault="00AA5CBA" w:rsidP="00E23926">
      <w:pPr>
        <w:spacing w:after="0"/>
        <w:ind w:left="10368" w:firstLine="1296"/>
        <w:jc w:val="center"/>
        <w:rPr>
          <w:rFonts w:ascii="Arial" w:hAnsi="Arial" w:cs="Arial"/>
        </w:rPr>
      </w:pPr>
    </w:p>
    <w:tbl>
      <w:tblPr>
        <w:tblStyle w:val="Lentelstinklelis"/>
        <w:tblW w:w="15735" w:type="dxa"/>
        <w:tblInd w:w="-856" w:type="dxa"/>
        <w:tblLook w:val="04A0" w:firstRow="1" w:lastRow="0" w:firstColumn="1" w:lastColumn="0" w:noHBand="0" w:noVBand="1"/>
      </w:tblPr>
      <w:tblGrid>
        <w:gridCol w:w="851"/>
        <w:gridCol w:w="2977"/>
        <w:gridCol w:w="11907"/>
      </w:tblGrid>
      <w:tr w:rsidR="005646C3" w:rsidRPr="00EE7951" w14:paraId="0D6E376A" w14:textId="77777777" w:rsidTr="005646C3">
        <w:tc>
          <w:tcPr>
            <w:tcW w:w="851" w:type="dxa"/>
            <w:vAlign w:val="center"/>
          </w:tcPr>
          <w:p w14:paraId="4F144B61" w14:textId="77777777" w:rsidR="005646C3" w:rsidRPr="00EE7951" w:rsidRDefault="005646C3" w:rsidP="007A2FDD">
            <w:pPr>
              <w:jc w:val="center"/>
              <w:rPr>
                <w:rFonts w:ascii="Arial" w:hAnsi="Arial" w:cs="Arial"/>
              </w:rPr>
            </w:pPr>
            <w:r w:rsidRPr="00EE7951">
              <w:rPr>
                <w:rFonts w:ascii="Arial" w:hAnsi="Arial" w:cs="Arial"/>
              </w:rPr>
              <w:t>Eil.</w:t>
            </w:r>
          </w:p>
          <w:p w14:paraId="589CA29A" w14:textId="77777777" w:rsidR="005646C3" w:rsidRPr="00EE7951" w:rsidRDefault="005646C3" w:rsidP="007A2FDD">
            <w:pPr>
              <w:jc w:val="center"/>
              <w:rPr>
                <w:rFonts w:ascii="Arial" w:hAnsi="Arial" w:cs="Arial"/>
              </w:rPr>
            </w:pPr>
            <w:r w:rsidRPr="00EE7951">
              <w:rPr>
                <w:rFonts w:ascii="Arial" w:hAnsi="Arial" w:cs="Arial"/>
              </w:rPr>
              <w:t>Nr.</w:t>
            </w:r>
          </w:p>
        </w:tc>
        <w:tc>
          <w:tcPr>
            <w:tcW w:w="2977" w:type="dxa"/>
            <w:vAlign w:val="center"/>
          </w:tcPr>
          <w:p w14:paraId="0C16CA09" w14:textId="77777777" w:rsidR="005646C3" w:rsidRPr="00EE7951" w:rsidRDefault="005646C3" w:rsidP="007A2FDD">
            <w:pPr>
              <w:jc w:val="center"/>
              <w:rPr>
                <w:rFonts w:ascii="Arial" w:hAnsi="Arial" w:cs="Arial"/>
              </w:rPr>
            </w:pPr>
            <w:r w:rsidRPr="00EE7951">
              <w:rPr>
                <w:rFonts w:ascii="Arial" w:hAnsi="Arial" w:cs="Arial"/>
              </w:rPr>
              <w:t>Paslaugų  pavadinimas</w:t>
            </w:r>
          </w:p>
        </w:tc>
        <w:tc>
          <w:tcPr>
            <w:tcW w:w="11907" w:type="dxa"/>
            <w:vAlign w:val="center"/>
          </w:tcPr>
          <w:p w14:paraId="615177CF" w14:textId="77777777" w:rsidR="005646C3" w:rsidRPr="00EE7951" w:rsidRDefault="005646C3" w:rsidP="007A2FDD">
            <w:pPr>
              <w:jc w:val="center"/>
              <w:rPr>
                <w:rFonts w:ascii="Arial" w:hAnsi="Arial" w:cs="Arial"/>
              </w:rPr>
            </w:pPr>
            <w:r w:rsidRPr="00EE7951">
              <w:rPr>
                <w:rFonts w:ascii="Arial" w:hAnsi="Arial" w:cs="Arial"/>
              </w:rPr>
              <w:t>Paslaugų technologinės savybės/paslaugų aprašymas</w:t>
            </w:r>
          </w:p>
        </w:tc>
      </w:tr>
      <w:tr w:rsidR="005646C3" w:rsidRPr="00EE7951" w14:paraId="67B3EFC4" w14:textId="77777777" w:rsidTr="005646C3">
        <w:tc>
          <w:tcPr>
            <w:tcW w:w="851" w:type="dxa"/>
          </w:tcPr>
          <w:p w14:paraId="5850909C" w14:textId="77777777" w:rsidR="005646C3" w:rsidRPr="00EE7951" w:rsidRDefault="005646C3">
            <w:pPr>
              <w:rPr>
                <w:rFonts w:ascii="Arial" w:hAnsi="Arial" w:cs="Arial"/>
              </w:rPr>
            </w:pPr>
            <w:r w:rsidRPr="00EE7951">
              <w:rPr>
                <w:rFonts w:ascii="Arial" w:hAnsi="Arial" w:cs="Arial"/>
              </w:rPr>
              <w:t>1.</w:t>
            </w:r>
          </w:p>
        </w:tc>
        <w:tc>
          <w:tcPr>
            <w:tcW w:w="2977" w:type="dxa"/>
          </w:tcPr>
          <w:p w14:paraId="25C885DE" w14:textId="77777777" w:rsidR="005646C3" w:rsidRPr="0032008C" w:rsidRDefault="005646C3" w:rsidP="004249EA">
            <w:pPr>
              <w:jc w:val="both"/>
              <w:rPr>
                <w:rFonts w:ascii="Arial" w:hAnsi="Arial" w:cs="Arial"/>
              </w:rPr>
            </w:pPr>
            <w:r w:rsidRPr="0032008C">
              <w:rPr>
                <w:rFonts w:ascii="Arial" w:hAnsi="Arial" w:cs="Arial"/>
              </w:rPr>
              <w:t xml:space="preserve">Želdavietės paruošimas miško sodmenų sodinimui šalinant nepageidaujamus medžius, krūmus, žolinę augmeniją </w:t>
            </w:r>
          </w:p>
        </w:tc>
        <w:tc>
          <w:tcPr>
            <w:tcW w:w="11907" w:type="dxa"/>
          </w:tcPr>
          <w:p w14:paraId="18C45D48" w14:textId="754C4565" w:rsidR="005646C3" w:rsidRPr="00EE7951" w:rsidRDefault="005646C3" w:rsidP="00B77684">
            <w:pPr>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pateikia</w:t>
            </w:r>
            <w:r w:rsidR="008434B0">
              <w:rPr>
                <w:rFonts w:ascii="Arial" w:hAnsi="Arial" w:cs="Arial"/>
              </w:rPr>
              <w:t xml:space="preserve"> Tie</w:t>
            </w:r>
            <w:r w:rsidRPr="00EE7951">
              <w:rPr>
                <w:rFonts w:ascii="Arial" w:hAnsi="Arial" w:cs="Arial"/>
              </w:rPr>
              <w:t xml:space="preserve">kėjui rašytinį ruošiamų želdaviečių sąrašą su nurodytais plotais ir </w:t>
            </w:r>
            <w:r w:rsidR="008434B0">
              <w:rPr>
                <w:rFonts w:ascii="Arial" w:hAnsi="Arial" w:cs="Arial"/>
              </w:rPr>
              <w:t>Tie</w:t>
            </w:r>
            <w:r w:rsidRPr="00EE7951">
              <w:rPr>
                <w:rFonts w:ascii="Arial" w:hAnsi="Arial" w:cs="Arial"/>
              </w:rPr>
              <w:t>kėjui parodo natūroje kiekvienos ruošiamos želdavietės ribas</w:t>
            </w:r>
            <w:r w:rsidR="001252B5">
              <w:rPr>
                <w:rFonts w:ascii="Arial" w:hAnsi="Arial" w:cs="Arial"/>
              </w:rPr>
              <w:t>,</w:t>
            </w:r>
            <w:r w:rsidR="001252B5">
              <w:t xml:space="preserve"> </w:t>
            </w:r>
            <w:r w:rsidR="001252B5" w:rsidRPr="001252B5">
              <w:rPr>
                <w:rFonts w:ascii="Arial" w:hAnsi="Arial" w:cs="Arial"/>
              </w:rPr>
              <w:t xml:space="preserve">informuoja apie </w:t>
            </w:r>
            <w:r w:rsidR="008434B0">
              <w:rPr>
                <w:rFonts w:ascii="Arial" w:hAnsi="Arial" w:cs="Arial"/>
              </w:rPr>
              <w:t>paslaugoms</w:t>
            </w:r>
            <w:r w:rsidR="001252B5" w:rsidRPr="001252B5">
              <w:rPr>
                <w:rFonts w:ascii="Arial" w:hAnsi="Arial" w:cs="Arial"/>
              </w:rPr>
              <w:t xml:space="preserve"> taikomą įkainį</w:t>
            </w:r>
            <w:r w:rsidR="00FD22BF">
              <w:rPr>
                <w:rFonts w:ascii="Arial" w:hAnsi="Arial" w:cs="Arial"/>
              </w:rPr>
              <w:t>.</w:t>
            </w:r>
            <w:r w:rsidR="00FC122C">
              <w:rPr>
                <w:rFonts w:ascii="Arial" w:hAnsi="Arial" w:cs="Arial"/>
              </w:rPr>
              <w:t xml:space="preserve"> </w:t>
            </w:r>
            <w:r w:rsidR="008434B0">
              <w:rPr>
                <w:rFonts w:ascii="Arial" w:hAnsi="Arial" w:cs="Arial"/>
              </w:rPr>
              <w:t xml:space="preserve">Paslaugos </w:t>
            </w:r>
            <w:r w:rsidR="00FC122C">
              <w:rPr>
                <w:rFonts w:ascii="Arial" w:hAnsi="Arial" w:cs="Arial"/>
              </w:rPr>
              <w:t xml:space="preserve"> atliekam</w:t>
            </w:r>
            <w:r w:rsidR="008434B0">
              <w:rPr>
                <w:rFonts w:ascii="Arial" w:hAnsi="Arial" w:cs="Arial"/>
              </w:rPr>
              <w:t xml:space="preserve">os </w:t>
            </w:r>
            <w:r w:rsidR="00FC122C">
              <w:rPr>
                <w:rFonts w:ascii="Arial" w:hAnsi="Arial" w:cs="Arial"/>
              </w:rPr>
              <w:t xml:space="preserve">pagal Šalių suderintą </w:t>
            </w:r>
            <w:r w:rsidR="00FC122C" w:rsidRPr="00700BAE">
              <w:rPr>
                <w:rFonts w:ascii="Arial" w:hAnsi="Arial" w:cs="Arial"/>
              </w:rPr>
              <w:t>miškininkystės  paslaugų teikimo</w:t>
            </w:r>
            <w:r w:rsidR="00FC122C">
              <w:rPr>
                <w:rFonts w:ascii="Arial" w:hAnsi="Arial" w:cs="Arial"/>
              </w:rPr>
              <w:t xml:space="preserve"> </w:t>
            </w:r>
            <w:r w:rsidR="00FC122C" w:rsidRPr="00700BAE">
              <w:rPr>
                <w:rFonts w:ascii="Arial" w:hAnsi="Arial" w:cs="Arial"/>
              </w:rPr>
              <w:t>grafik</w:t>
            </w:r>
            <w:r w:rsidR="00FC122C">
              <w:rPr>
                <w:rFonts w:ascii="Arial" w:hAnsi="Arial" w:cs="Arial"/>
              </w:rPr>
              <w:t>ą.</w:t>
            </w:r>
          </w:p>
          <w:p w14:paraId="403B5F82" w14:textId="413999A9" w:rsidR="005646C3" w:rsidRPr="00EE7951" w:rsidRDefault="005646C3" w:rsidP="00B77684">
            <w:pPr>
              <w:jc w:val="both"/>
              <w:rPr>
                <w:rFonts w:ascii="Arial" w:hAnsi="Arial" w:cs="Arial"/>
              </w:rPr>
            </w:pPr>
            <w:r w:rsidRPr="00EE7951">
              <w:rPr>
                <w:rFonts w:ascii="Arial" w:hAnsi="Arial" w:cs="Arial"/>
              </w:rPr>
              <w:t xml:space="preserve"> </w:t>
            </w:r>
            <w:r w:rsidR="008434B0">
              <w:rPr>
                <w:rFonts w:ascii="Arial" w:hAnsi="Arial" w:cs="Arial"/>
              </w:rPr>
              <w:t>Tie</w:t>
            </w:r>
            <w:r w:rsidRPr="00EE7951">
              <w:rPr>
                <w:rFonts w:ascii="Arial" w:hAnsi="Arial" w:cs="Arial"/>
              </w:rPr>
              <w:t xml:space="preserve">kėjas savo motoriniais įrankiais, iškerta ruošiamoje </w:t>
            </w:r>
            <w:proofErr w:type="spellStart"/>
            <w:r w:rsidRPr="00EE7951">
              <w:rPr>
                <w:rFonts w:ascii="Arial" w:hAnsi="Arial" w:cs="Arial"/>
              </w:rPr>
              <w:t>želdavietėje</w:t>
            </w:r>
            <w:proofErr w:type="spellEnd"/>
            <w:r w:rsidRPr="00EE7951">
              <w:rPr>
                <w:rFonts w:ascii="Arial" w:hAnsi="Arial" w:cs="Arial"/>
              </w:rPr>
              <w:t xml:space="preserve"> nepageidaujamus medžius ir krūmus, pašalina žolinę augaliją. Nepageidaujami medžiai </w:t>
            </w:r>
            <w:r w:rsidRPr="00A24F7A">
              <w:rPr>
                <w:rFonts w:ascii="Arial" w:hAnsi="Arial" w:cs="Arial"/>
              </w:rPr>
              <w:t xml:space="preserve">ir krūmai nupjaunami </w:t>
            </w:r>
            <w:r w:rsidR="000C13F7" w:rsidRPr="00A24F7A">
              <w:rPr>
                <w:rFonts w:ascii="Arial" w:hAnsi="Arial" w:cs="Arial"/>
              </w:rPr>
              <w:t>lygiagrečiu</w:t>
            </w:r>
            <w:r w:rsidRPr="00A24F7A">
              <w:rPr>
                <w:rFonts w:ascii="Arial" w:hAnsi="Arial" w:cs="Arial"/>
              </w:rPr>
              <w:t xml:space="preserve"> žemės paviršiui pjūviu,</w:t>
            </w:r>
            <w:r w:rsidRPr="00EE7951">
              <w:rPr>
                <w:rFonts w:ascii="Arial" w:hAnsi="Arial" w:cs="Arial"/>
              </w:rPr>
              <w:t xml:space="preserve"> kuo arčiau žemės paviršiaus. Iškirsti medžiai ir krūmai sudedami į krūvas ar valksmas, arba kitu </w:t>
            </w:r>
            <w:r w:rsidR="008434B0">
              <w:rPr>
                <w:rFonts w:ascii="Arial" w:hAnsi="Arial" w:cs="Arial"/>
              </w:rPr>
              <w:t xml:space="preserve">Pirkėjo </w:t>
            </w:r>
            <w:r w:rsidRPr="00EE7951">
              <w:rPr>
                <w:rFonts w:ascii="Arial" w:hAnsi="Arial" w:cs="Arial"/>
              </w:rPr>
              <w:t xml:space="preserve">nurodytu būdu. </w:t>
            </w:r>
          </w:p>
          <w:p w14:paraId="40CBDB96" w14:textId="77777777" w:rsidR="005646C3" w:rsidRPr="00700BAE" w:rsidRDefault="005646C3" w:rsidP="00700BAE">
            <w:pPr>
              <w:jc w:val="both"/>
              <w:rPr>
                <w:rFonts w:ascii="Arial" w:hAnsi="Arial" w:cs="Arial"/>
              </w:rPr>
            </w:pPr>
            <w:r w:rsidRPr="00EE7951">
              <w:rPr>
                <w:rFonts w:ascii="Arial" w:hAnsi="Arial" w:cs="Arial"/>
              </w:rPr>
              <w:t>Suteiktų paslaugų kiekio apskaitos vnt. – ha paruošto ploto</w:t>
            </w:r>
            <w:r w:rsidR="000C13F7">
              <w:rPr>
                <w:rFonts w:ascii="Arial" w:hAnsi="Arial" w:cs="Arial"/>
              </w:rPr>
              <w:t>.</w:t>
            </w:r>
            <w:r w:rsidR="000D7D4D">
              <w:rPr>
                <w:rFonts w:ascii="Arial" w:hAnsi="Arial" w:cs="Arial"/>
              </w:rPr>
              <w:t xml:space="preserve"> </w:t>
            </w:r>
          </w:p>
        </w:tc>
      </w:tr>
      <w:tr w:rsidR="00A20CB4" w:rsidRPr="00EE7951" w14:paraId="7D87F091" w14:textId="77777777" w:rsidTr="005646C3">
        <w:tc>
          <w:tcPr>
            <w:tcW w:w="851" w:type="dxa"/>
          </w:tcPr>
          <w:p w14:paraId="400F3736" w14:textId="30970396" w:rsidR="00A20CB4" w:rsidRPr="00160BC6" w:rsidRDefault="00BB58D5" w:rsidP="00A20CB4">
            <w:pPr>
              <w:rPr>
                <w:rFonts w:ascii="Arial" w:hAnsi="Arial" w:cs="Arial"/>
              </w:rPr>
            </w:pPr>
            <w:r w:rsidRPr="00160BC6">
              <w:rPr>
                <w:rFonts w:ascii="Arial" w:hAnsi="Arial" w:cs="Arial"/>
              </w:rPr>
              <w:t>2.</w:t>
            </w:r>
          </w:p>
        </w:tc>
        <w:tc>
          <w:tcPr>
            <w:tcW w:w="2977" w:type="dxa"/>
          </w:tcPr>
          <w:p w14:paraId="22C5D754" w14:textId="4100461C" w:rsidR="00A20CB4" w:rsidRPr="0032008C" w:rsidRDefault="00A20CB4" w:rsidP="00A20CB4">
            <w:pPr>
              <w:jc w:val="both"/>
              <w:rPr>
                <w:rFonts w:ascii="Arial" w:hAnsi="Arial" w:cs="Arial"/>
              </w:rPr>
            </w:pPr>
            <w:r w:rsidRPr="0032008C">
              <w:rPr>
                <w:rFonts w:ascii="Arial" w:hAnsi="Arial" w:cs="Arial"/>
              </w:rPr>
              <w:t xml:space="preserve">Medynų ir krūmynų pertvarkymo kirtimai šalinant nepageidaujamus medžius, krūmus, žolinę augmeniją </w:t>
            </w:r>
          </w:p>
        </w:tc>
        <w:tc>
          <w:tcPr>
            <w:tcW w:w="11907" w:type="dxa"/>
          </w:tcPr>
          <w:p w14:paraId="1A0BB9C8" w14:textId="66F6B5D6" w:rsidR="00A20CB4" w:rsidRPr="00160BC6" w:rsidRDefault="00A20CB4" w:rsidP="00A20CB4">
            <w:pPr>
              <w:jc w:val="both"/>
              <w:rPr>
                <w:rFonts w:ascii="Arial" w:hAnsi="Arial" w:cs="Arial"/>
              </w:rPr>
            </w:pPr>
            <w:r w:rsidRPr="00160BC6">
              <w:rPr>
                <w:rFonts w:ascii="Arial" w:hAnsi="Arial" w:cs="Arial"/>
              </w:rPr>
              <w:t>Prieš pradedant vykdyti paslaugą</w:t>
            </w:r>
            <w:r w:rsidR="008434B0" w:rsidRPr="00EE7951">
              <w:rPr>
                <w:rFonts w:ascii="Arial" w:hAnsi="Arial" w:cs="Arial"/>
              </w:rPr>
              <w:t xml:space="preserve"> </w:t>
            </w:r>
            <w:r w:rsidR="008434B0">
              <w:rPr>
                <w:rFonts w:ascii="Arial" w:hAnsi="Arial" w:cs="Arial"/>
              </w:rPr>
              <w:t>Pirkėjas</w:t>
            </w:r>
            <w:r w:rsidRPr="00160BC6">
              <w:rPr>
                <w:rFonts w:ascii="Arial" w:hAnsi="Arial" w:cs="Arial"/>
              </w:rPr>
              <w:t xml:space="preserve"> pateikia </w:t>
            </w:r>
            <w:r w:rsidR="008434B0">
              <w:rPr>
                <w:rFonts w:ascii="Arial" w:hAnsi="Arial" w:cs="Arial"/>
              </w:rPr>
              <w:t>Tie</w:t>
            </w:r>
            <w:r w:rsidRPr="00160BC6">
              <w:rPr>
                <w:rFonts w:ascii="Arial" w:hAnsi="Arial" w:cs="Arial"/>
              </w:rPr>
              <w:t xml:space="preserve">kėjui rašytinį </w:t>
            </w:r>
            <w:r w:rsidR="00BB58D5" w:rsidRPr="00160BC6">
              <w:rPr>
                <w:rFonts w:ascii="Arial" w:hAnsi="Arial" w:cs="Arial"/>
              </w:rPr>
              <w:t xml:space="preserve">kertamų </w:t>
            </w:r>
            <w:r w:rsidR="007E4975" w:rsidRPr="00160BC6">
              <w:rPr>
                <w:rFonts w:ascii="Arial" w:hAnsi="Arial" w:cs="Arial"/>
              </w:rPr>
              <w:t>plotų</w:t>
            </w:r>
            <w:r w:rsidRPr="00160BC6">
              <w:rPr>
                <w:rFonts w:ascii="Arial" w:hAnsi="Arial" w:cs="Arial"/>
              </w:rPr>
              <w:t xml:space="preserve"> sąrašą su nurodytais plot</w:t>
            </w:r>
            <w:r w:rsidR="007E4975" w:rsidRPr="00160BC6">
              <w:rPr>
                <w:rFonts w:ascii="Arial" w:hAnsi="Arial" w:cs="Arial"/>
              </w:rPr>
              <w:t>ų dydžiais</w:t>
            </w:r>
            <w:r w:rsidRPr="00160BC6">
              <w:rPr>
                <w:rFonts w:ascii="Arial" w:hAnsi="Arial" w:cs="Arial"/>
              </w:rPr>
              <w:t xml:space="preserve"> ir </w:t>
            </w:r>
            <w:r w:rsidR="008434B0">
              <w:rPr>
                <w:rFonts w:ascii="Arial" w:hAnsi="Arial" w:cs="Arial"/>
              </w:rPr>
              <w:t xml:space="preserve">Tiekėjui </w:t>
            </w:r>
            <w:r w:rsidRPr="00160BC6">
              <w:rPr>
                <w:rFonts w:ascii="Arial" w:hAnsi="Arial" w:cs="Arial"/>
              </w:rPr>
              <w:t xml:space="preserve">parodo natūroje kiekvienos </w:t>
            </w:r>
            <w:r w:rsidR="00BB58D5" w:rsidRPr="00160BC6">
              <w:rPr>
                <w:rFonts w:ascii="Arial" w:hAnsi="Arial" w:cs="Arial"/>
              </w:rPr>
              <w:t>kertamo ploto</w:t>
            </w:r>
            <w:r w:rsidRPr="00160BC6">
              <w:rPr>
                <w:rFonts w:ascii="Arial" w:hAnsi="Arial" w:cs="Arial"/>
              </w:rPr>
              <w:t xml:space="preserve"> ribas,</w:t>
            </w:r>
            <w:r w:rsidRPr="00160BC6">
              <w:t xml:space="preserve"> </w:t>
            </w:r>
            <w:r w:rsidRPr="00160BC6">
              <w:rPr>
                <w:rFonts w:ascii="Arial" w:hAnsi="Arial" w:cs="Arial"/>
              </w:rPr>
              <w:t xml:space="preserve">informuoja apie </w:t>
            </w:r>
            <w:r w:rsidR="008434B0">
              <w:rPr>
                <w:rFonts w:ascii="Arial" w:hAnsi="Arial" w:cs="Arial"/>
              </w:rPr>
              <w:t xml:space="preserve">paslaugoms </w:t>
            </w:r>
            <w:r w:rsidRPr="00160BC6">
              <w:rPr>
                <w:rFonts w:ascii="Arial" w:hAnsi="Arial" w:cs="Arial"/>
              </w:rPr>
              <w:t xml:space="preserve">taikomą įkainį. </w:t>
            </w:r>
            <w:r w:rsidR="008434B0">
              <w:rPr>
                <w:rFonts w:ascii="Arial" w:hAnsi="Arial" w:cs="Arial"/>
              </w:rPr>
              <w:t xml:space="preserve">Paslaugos </w:t>
            </w:r>
            <w:r w:rsidRPr="00160BC6">
              <w:rPr>
                <w:rFonts w:ascii="Arial" w:hAnsi="Arial" w:cs="Arial"/>
              </w:rPr>
              <w:t>atliekam</w:t>
            </w:r>
            <w:r w:rsidR="008434B0">
              <w:rPr>
                <w:rFonts w:ascii="Arial" w:hAnsi="Arial" w:cs="Arial"/>
              </w:rPr>
              <w:t>os</w:t>
            </w:r>
            <w:r w:rsidRPr="00160BC6">
              <w:rPr>
                <w:rFonts w:ascii="Arial" w:hAnsi="Arial" w:cs="Arial"/>
              </w:rPr>
              <w:t xml:space="preserve"> pagal Šalių suderintą miškininkystės  paslaugų teikimo grafiką.</w:t>
            </w:r>
          </w:p>
          <w:p w14:paraId="4EE2FF54" w14:textId="62DFCEFF" w:rsidR="00A20CB4" w:rsidRPr="00160BC6" w:rsidRDefault="00A20CB4" w:rsidP="00A20CB4">
            <w:pPr>
              <w:jc w:val="both"/>
              <w:rPr>
                <w:rFonts w:ascii="Arial" w:hAnsi="Arial" w:cs="Arial"/>
              </w:rPr>
            </w:pPr>
            <w:r w:rsidRPr="00160BC6">
              <w:rPr>
                <w:rFonts w:ascii="Arial" w:hAnsi="Arial" w:cs="Arial"/>
              </w:rPr>
              <w:t xml:space="preserve"> </w:t>
            </w:r>
            <w:r w:rsidR="008434B0">
              <w:rPr>
                <w:rFonts w:ascii="Arial" w:hAnsi="Arial" w:cs="Arial"/>
              </w:rPr>
              <w:t xml:space="preserve">Tiekėjas </w:t>
            </w:r>
            <w:r w:rsidRPr="00160BC6">
              <w:rPr>
                <w:rFonts w:ascii="Arial" w:hAnsi="Arial" w:cs="Arial"/>
              </w:rPr>
              <w:t xml:space="preserve">savo motoriniais įrankiais, iškerta </w:t>
            </w:r>
            <w:r w:rsidR="007E4975" w:rsidRPr="00160BC6">
              <w:rPr>
                <w:rFonts w:ascii="Arial" w:hAnsi="Arial" w:cs="Arial"/>
              </w:rPr>
              <w:t>nurodytame plote</w:t>
            </w:r>
            <w:r w:rsidRPr="00160BC6">
              <w:rPr>
                <w:rFonts w:ascii="Arial" w:hAnsi="Arial" w:cs="Arial"/>
              </w:rPr>
              <w:t xml:space="preserve"> nepageidaujamus medžius ir krūmus, pašalina žolinę augaliją. Nepageidaujami medžiai ir krūmai nupjaunami lygiagrečiu žemės paviršiui pjūviu, kuo arčiau žemės paviršiaus. Iškirsti medžiai ir krūmai sudedami į krūvas ar valksmas, arba kitu </w:t>
            </w:r>
            <w:r w:rsidR="008434B0">
              <w:rPr>
                <w:rFonts w:ascii="Arial" w:hAnsi="Arial" w:cs="Arial"/>
              </w:rPr>
              <w:t xml:space="preserve">Pirkėjo </w:t>
            </w:r>
            <w:r w:rsidRPr="00160BC6">
              <w:rPr>
                <w:rFonts w:ascii="Arial" w:hAnsi="Arial" w:cs="Arial"/>
              </w:rPr>
              <w:t xml:space="preserve"> nurodytu būdu. </w:t>
            </w:r>
          </w:p>
          <w:p w14:paraId="1AE27AA6" w14:textId="756A12E7" w:rsidR="00A20CB4" w:rsidRPr="00160BC6" w:rsidRDefault="00A20CB4" w:rsidP="00A20CB4">
            <w:pPr>
              <w:jc w:val="both"/>
              <w:rPr>
                <w:rFonts w:ascii="Arial" w:hAnsi="Arial" w:cs="Arial"/>
              </w:rPr>
            </w:pPr>
            <w:r w:rsidRPr="00160BC6">
              <w:rPr>
                <w:rFonts w:ascii="Arial" w:hAnsi="Arial" w:cs="Arial"/>
              </w:rPr>
              <w:t xml:space="preserve">Suteiktų paslaugų kiekio apskaitos vnt. – ha paruošto ploto. </w:t>
            </w:r>
          </w:p>
        </w:tc>
      </w:tr>
      <w:tr w:rsidR="00A20CB4" w:rsidRPr="00EE7951" w14:paraId="1A089BA5" w14:textId="77777777" w:rsidTr="005646C3">
        <w:tc>
          <w:tcPr>
            <w:tcW w:w="851" w:type="dxa"/>
          </w:tcPr>
          <w:p w14:paraId="6B71E64F" w14:textId="77777777" w:rsidR="00A20CB4" w:rsidRDefault="00327AAB" w:rsidP="00A20CB4">
            <w:pPr>
              <w:rPr>
                <w:rFonts w:ascii="Arial" w:hAnsi="Arial" w:cs="Arial"/>
              </w:rPr>
            </w:pPr>
            <w:r>
              <w:rPr>
                <w:rFonts w:ascii="Arial" w:hAnsi="Arial" w:cs="Arial"/>
              </w:rPr>
              <w:t>3</w:t>
            </w:r>
            <w:r w:rsidR="00A20CB4" w:rsidRPr="00EE7951">
              <w:rPr>
                <w:rFonts w:ascii="Arial" w:hAnsi="Arial" w:cs="Arial"/>
              </w:rPr>
              <w:t>.</w:t>
            </w:r>
          </w:p>
          <w:p w14:paraId="3031E3DF" w14:textId="77777777" w:rsidR="00327AAB" w:rsidRDefault="00327AAB" w:rsidP="00A20CB4">
            <w:pPr>
              <w:rPr>
                <w:rFonts w:ascii="Arial" w:hAnsi="Arial" w:cs="Arial"/>
              </w:rPr>
            </w:pPr>
          </w:p>
          <w:p w14:paraId="5EBA2FB0" w14:textId="77777777" w:rsidR="00327AAB" w:rsidRDefault="00327AAB" w:rsidP="00A20CB4">
            <w:pPr>
              <w:rPr>
                <w:rFonts w:ascii="Arial" w:hAnsi="Arial" w:cs="Arial"/>
              </w:rPr>
            </w:pPr>
          </w:p>
          <w:p w14:paraId="35096EB1" w14:textId="77777777" w:rsidR="00327AAB" w:rsidRDefault="00327AAB" w:rsidP="00A20CB4">
            <w:pPr>
              <w:rPr>
                <w:rFonts w:ascii="Arial" w:hAnsi="Arial" w:cs="Arial"/>
              </w:rPr>
            </w:pPr>
          </w:p>
          <w:p w14:paraId="7D9690BD" w14:textId="77777777" w:rsidR="00327AAB" w:rsidRDefault="00327AAB" w:rsidP="00A20CB4">
            <w:pPr>
              <w:rPr>
                <w:rFonts w:ascii="Arial" w:hAnsi="Arial" w:cs="Arial"/>
              </w:rPr>
            </w:pPr>
          </w:p>
          <w:p w14:paraId="4CECC097" w14:textId="77777777" w:rsidR="00327AAB" w:rsidRDefault="00327AAB" w:rsidP="00A20CB4">
            <w:pPr>
              <w:rPr>
                <w:rFonts w:ascii="Arial" w:hAnsi="Arial" w:cs="Arial"/>
              </w:rPr>
            </w:pPr>
          </w:p>
          <w:p w14:paraId="29903E6F" w14:textId="77777777" w:rsidR="00327AAB" w:rsidRDefault="00327AAB" w:rsidP="00A20CB4">
            <w:pPr>
              <w:rPr>
                <w:rFonts w:ascii="Arial" w:hAnsi="Arial" w:cs="Arial"/>
              </w:rPr>
            </w:pPr>
          </w:p>
          <w:p w14:paraId="7D023014" w14:textId="17159F11" w:rsidR="00327AAB" w:rsidRPr="00EE7951" w:rsidRDefault="00327AAB" w:rsidP="00A20CB4">
            <w:pPr>
              <w:rPr>
                <w:rFonts w:ascii="Arial" w:hAnsi="Arial" w:cs="Arial"/>
              </w:rPr>
            </w:pPr>
          </w:p>
        </w:tc>
        <w:tc>
          <w:tcPr>
            <w:tcW w:w="2977" w:type="dxa"/>
          </w:tcPr>
          <w:p w14:paraId="57FB7576" w14:textId="77777777" w:rsidR="00A20CB4" w:rsidRPr="0032008C" w:rsidRDefault="00A20CB4" w:rsidP="00A20CB4">
            <w:pPr>
              <w:jc w:val="both"/>
              <w:rPr>
                <w:rFonts w:ascii="Arial" w:hAnsi="Arial" w:cs="Arial"/>
              </w:rPr>
            </w:pPr>
            <w:r w:rsidRPr="0032008C">
              <w:rPr>
                <w:rFonts w:ascii="Arial" w:hAnsi="Arial" w:cs="Arial"/>
              </w:rPr>
              <w:t>Želdavietės paruošimas miško želdinių sodinimui cheminiu būdu pašalinant nepageidaujamą augmeniją</w:t>
            </w:r>
          </w:p>
        </w:tc>
        <w:tc>
          <w:tcPr>
            <w:tcW w:w="11907" w:type="dxa"/>
          </w:tcPr>
          <w:p w14:paraId="64D615FE" w14:textId="1D9C802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T</w:t>
            </w:r>
            <w:r w:rsidRPr="00EE7951">
              <w:rPr>
                <w:rFonts w:ascii="Arial" w:hAnsi="Arial" w:cs="Arial"/>
              </w:rPr>
              <w:t>i</w:t>
            </w:r>
            <w:r w:rsidR="008434B0">
              <w:rPr>
                <w:rFonts w:ascii="Arial" w:hAnsi="Arial" w:cs="Arial"/>
              </w:rPr>
              <w:t>e</w:t>
            </w:r>
            <w:r w:rsidRPr="00EE7951">
              <w:rPr>
                <w:rFonts w:ascii="Arial" w:hAnsi="Arial" w:cs="Arial"/>
              </w:rPr>
              <w:t xml:space="preserve">kėjui rašytinį ruošiamų želdaviečių sąrašą su nurodytais plotais ir </w:t>
            </w:r>
            <w:r w:rsidR="008434B0">
              <w:rPr>
                <w:rFonts w:ascii="Arial" w:hAnsi="Arial" w:cs="Arial"/>
              </w:rPr>
              <w:t xml:space="preserve">Tiekėjui </w:t>
            </w:r>
            <w:r w:rsidRPr="00EE7951">
              <w:rPr>
                <w:rFonts w:ascii="Arial" w:hAnsi="Arial" w:cs="Arial"/>
              </w:rPr>
              <w:t>parodo natūroje kiekvienos ruošiamos želdavietės ribas</w:t>
            </w:r>
            <w:r>
              <w:rPr>
                <w:rFonts w:ascii="Arial" w:hAnsi="Arial" w:cs="Arial"/>
              </w:rPr>
              <w:t xml:space="preserve">, </w:t>
            </w:r>
            <w:r w:rsidRPr="00FD22BF">
              <w:rPr>
                <w:rFonts w:ascii="Arial" w:hAnsi="Arial" w:cs="Arial"/>
              </w:rPr>
              <w:t>informuoja apie</w:t>
            </w:r>
            <w:r w:rsidR="008434B0">
              <w:rPr>
                <w:rFonts w:ascii="Arial" w:hAnsi="Arial" w:cs="Arial"/>
              </w:rPr>
              <w:t xml:space="preserve"> paslaugoms </w:t>
            </w:r>
            <w:r w:rsidRPr="00FD22BF">
              <w:rPr>
                <w:rFonts w:ascii="Arial" w:hAnsi="Arial" w:cs="Arial"/>
              </w:rPr>
              <w:t xml:space="preserve"> taikomą įkainį</w:t>
            </w:r>
            <w:r>
              <w:rPr>
                <w:rFonts w:ascii="Arial" w:hAnsi="Arial" w:cs="Arial"/>
              </w:rPr>
              <w:t>.</w:t>
            </w:r>
          </w:p>
          <w:p w14:paraId="0416A138" w14:textId="57FF9962" w:rsidR="00A20CB4" w:rsidRPr="00EE7951" w:rsidRDefault="008434B0" w:rsidP="00A20CB4">
            <w:pPr>
              <w:jc w:val="both"/>
              <w:rPr>
                <w:rFonts w:ascii="Arial" w:hAnsi="Arial" w:cs="Arial"/>
              </w:rPr>
            </w:pPr>
            <w:r>
              <w:rPr>
                <w:rFonts w:ascii="Arial" w:hAnsi="Arial" w:cs="Arial"/>
              </w:rPr>
              <w:t xml:space="preserve">Tiekėjas </w:t>
            </w:r>
            <w:r w:rsidR="00A20CB4" w:rsidRPr="00EE7951">
              <w:rPr>
                <w:rFonts w:ascii="Arial" w:hAnsi="Arial" w:cs="Arial"/>
              </w:rPr>
              <w:t xml:space="preserve">naudodamas savo įrangą ir individualias apsaugos priemones, atlieka nepageidaujamos augalijos (žolinės ir sumedėjusių krūmų ir/ar medelių) purškimo cheminiu būdu paslaugą. Purškimui gali būti naudojami mechanizuoti purkštuvai (prikabinami ar pakabinami prie traktoriaus) turintys galiojančius augalų apsaugos produktų purkštuvo pažymėjimus arba nugariniai moto purkštuvai. </w:t>
            </w:r>
            <w:r w:rsidR="00A20CB4">
              <w:rPr>
                <w:rFonts w:ascii="Arial" w:hAnsi="Arial" w:cs="Arial"/>
              </w:rPr>
              <w:t xml:space="preserve">Herbicidai naudojami </w:t>
            </w:r>
            <w:r w:rsidR="00A20CB4" w:rsidRPr="00843FBE">
              <w:rPr>
                <w:rFonts w:ascii="Arial" w:hAnsi="Arial" w:cs="Arial"/>
              </w:rPr>
              <w:t>vadovauja</w:t>
            </w:r>
            <w:r w:rsidR="00A20CB4">
              <w:rPr>
                <w:rFonts w:ascii="Arial" w:hAnsi="Arial" w:cs="Arial"/>
              </w:rPr>
              <w:t>ntis</w:t>
            </w:r>
            <w:r w:rsidR="00A20CB4" w:rsidRPr="00843FBE">
              <w:rPr>
                <w:rFonts w:ascii="Arial" w:hAnsi="Arial" w:cs="Arial"/>
              </w:rPr>
              <w:t xml:space="preserve"> herbicid</w:t>
            </w:r>
            <w:r w:rsidR="00A20CB4">
              <w:rPr>
                <w:rFonts w:ascii="Arial" w:hAnsi="Arial" w:cs="Arial"/>
              </w:rPr>
              <w:t>ų</w:t>
            </w:r>
            <w:r w:rsidR="00A20CB4" w:rsidRPr="00843FBE">
              <w:rPr>
                <w:rFonts w:ascii="Arial" w:hAnsi="Arial" w:cs="Arial"/>
              </w:rPr>
              <w:t xml:space="preserve"> duomenų saugos lapu ir naudojimo instrukcijomis.</w:t>
            </w:r>
            <w:r w:rsidR="00A20CB4">
              <w:rPr>
                <w:rFonts w:ascii="Arial" w:hAnsi="Arial" w:cs="Arial"/>
              </w:rPr>
              <w:t xml:space="preserve"> </w:t>
            </w:r>
            <w:r>
              <w:rPr>
                <w:rFonts w:ascii="Arial" w:hAnsi="Arial" w:cs="Arial"/>
              </w:rPr>
              <w:t xml:space="preserve">Paslaugos </w:t>
            </w:r>
            <w:r w:rsidR="00A20CB4" w:rsidRPr="00EE7951">
              <w:rPr>
                <w:rFonts w:ascii="Arial" w:hAnsi="Arial" w:cs="Arial"/>
              </w:rPr>
              <w:t>atliekam</w:t>
            </w:r>
            <w:r>
              <w:rPr>
                <w:rFonts w:ascii="Arial" w:hAnsi="Arial" w:cs="Arial"/>
              </w:rPr>
              <w:t>os</w:t>
            </w:r>
            <w:r w:rsidR="00A20CB4" w:rsidRPr="00EE7951">
              <w:rPr>
                <w:rFonts w:ascii="Arial" w:hAnsi="Arial" w:cs="Arial"/>
              </w:rPr>
              <w:t xml:space="preserve"> augalų vegetacijos metu t. y. birželio – rugpjūčio mėnesiais,</w:t>
            </w:r>
            <w:r w:rsidR="00A20CB4">
              <w:t xml:space="preserve"> </w:t>
            </w:r>
            <w:r w:rsidR="00A20CB4" w:rsidRPr="00DA5903">
              <w:rPr>
                <w:rFonts w:ascii="Arial" w:hAnsi="Arial" w:cs="Arial"/>
              </w:rPr>
              <w:t>pagal Šalių suderintą miškininkystės  paslaugų teikimo grafiką</w:t>
            </w:r>
            <w:r w:rsidR="00A20CB4">
              <w:rPr>
                <w:rFonts w:ascii="Arial" w:hAnsi="Arial" w:cs="Arial"/>
              </w:rPr>
              <w:t>,</w:t>
            </w:r>
            <w:r w:rsidR="00A20CB4" w:rsidRPr="00EE7951">
              <w:rPr>
                <w:rFonts w:ascii="Arial" w:hAnsi="Arial" w:cs="Arial"/>
              </w:rPr>
              <w:t xml:space="preserve"> esant ne aukštesnei kaip 20° C temperatūrai ir ne mažiau kaip 4 – 6 valandos iki lietaus pradžios. Herbicidais apdorojamų augalų paviršius turi būti sausas. </w:t>
            </w:r>
          </w:p>
          <w:p w14:paraId="7333A30E" w14:textId="2684A5F8" w:rsidR="00A20CB4" w:rsidRPr="00EE7951" w:rsidRDefault="00A20CB4" w:rsidP="00A20CB4">
            <w:pPr>
              <w:jc w:val="both"/>
              <w:rPr>
                <w:rFonts w:ascii="Arial" w:hAnsi="Arial" w:cs="Arial"/>
              </w:rPr>
            </w:pPr>
            <w:r w:rsidRPr="00EE7951">
              <w:rPr>
                <w:rFonts w:ascii="Arial" w:hAnsi="Arial" w:cs="Arial"/>
              </w:rPr>
              <w:t>Tirpalą purškimui ruošia</w:t>
            </w:r>
            <w:r w:rsidR="008434B0">
              <w:rPr>
                <w:rFonts w:ascii="Arial" w:hAnsi="Arial" w:cs="Arial"/>
              </w:rPr>
              <w:t xml:space="preserve"> Tiekėjas</w:t>
            </w:r>
            <w:r w:rsidRPr="00EE7951">
              <w:rPr>
                <w:rFonts w:ascii="Arial" w:hAnsi="Arial" w:cs="Arial"/>
              </w:rPr>
              <w:t>. Į purškimo vietą savo transportu atsivežą švarų vandenį ir, gavęs iš</w:t>
            </w:r>
            <w:r w:rsidR="008434B0" w:rsidRPr="00EE7951">
              <w:rPr>
                <w:rFonts w:ascii="Arial" w:hAnsi="Arial" w:cs="Arial"/>
              </w:rPr>
              <w:t xml:space="preserve"> </w:t>
            </w:r>
            <w:r w:rsidR="008434B0">
              <w:rPr>
                <w:rFonts w:ascii="Arial" w:hAnsi="Arial" w:cs="Arial"/>
              </w:rPr>
              <w:t>Pirkėjo</w:t>
            </w:r>
            <w:r w:rsidRPr="00EE7951">
              <w:rPr>
                <w:rFonts w:ascii="Arial" w:hAnsi="Arial" w:cs="Arial"/>
              </w:rPr>
              <w:t>, cheminę medžiagą tirpalo paruošimui, pasiruošia reikiamą nustatytos koncentracijos  tirpalo kiekį, kurio užtektų tolygiai nupurkšti visą želdavietės plotą</w:t>
            </w:r>
            <w:r>
              <w:t xml:space="preserve"> </w:t>
            </w:r>
            <w:r w:rsidRPr="00A24F7A">
              <w:rPr>
                <w:rFonts w:ascii="Arial" w:hAnsi="Arial" w:cs="Arial"/>
              </w:rPr>
              <w:t xml:space="preserve">arba </w:t>
            </w:r>
            <w:r w:rsidR="008434B0">
              <w:rPr>
                <w:rFonts w:ascii="Arial" w:hAnsi="Arial" w:cs="Arial"/>
              </w:rPr>
              <w:t xml:space="preserve">Pirkėjo </w:t>
            </w:r>
            <w:r w:rsidRPr="00A24F7A">
              <w:rPr>
                <w:rFonts w:ascii="Arial" w:hAnsi="Arial" w:cs="Arial"/>
              </w:rPr>
              <w:t>nurodytą natūroje želdavietės ploto dalį.</w:t>
            </w:r>
            <w:r w:rsidRPr="00EE7951">
              <w:rPr>
                <w:rFonts w:ascii="Arial" w:hAnsi="Arial" w:cs="Arial"/>
              </w:rPr>
              <w:t xml:space="preserve"> Reikiamą tirpalo koncentraciją nurodo</w:t>
            </w:r>
            <w:r w:rsidR="008434B0" w:rsidRPr="00EE7951">
              <w:rPr>
                <w:rFonts w:ascii="Arial" w:hAnsi="Arial" w:cs="Arial"/>
              </w:rPr>
              <w:t xml:space="preserve"> </w:t>
            </w:r>
            <w:r w:rsidR="008434B0">
              <w:rPr>
                <w:rFonts w:ascii="Arial" w:hAnsi="Arial" w:cs="Arial"/>
              </w:rPr>
              <w:t>Pirkėjas</w:t>
            </w:r>
            <w:r w:rsidRPr="00EE7951">
              <w:rPr>
                <w:rFonts w:ascii="Arial" w:hAnsi="Arial" w:cs="Arial"/>
              </w:rPr>
              <w:t>.</w:t>
            </w:r>
          </w:p>
          <w:p w14:paraId="1F033564" w14:textId="0BEFDB74" w:rsidR="00A20CB4" w:rsidRPr="00EE7951" w:rsidRDefault="00A20CB4" w:rsidP="00A20CB4">
            <w:pPr>
              <w:jc w:val="both"/>
              <w:rPr>
                <w:rFonts w:ascii="Arial" w:hAnsi="Arial" w:cs="Arial"/>
              </w:rPr>
            </w:pPr>
            <w:r w:rsidRPr="00EE7951">
              <w:rPr>
                <w:rFonts w:ascii="Arial" w:hAnsi="Arial" w:cs="Arial"/>
              </w:rPr>
              <w:t xml:space="preserve">Tuščios cheminių medžiagų pakuotės gražinamos </w:t>
            </w:r>
            <w:r w:rsidR="008434B0">
              <w:rPr>
                <w:rFonts w:ascii="Arial" w:hAnsi="Arial" w:cs="Arial"/>
              </w:rPr>
              <w:t>Pirkėjui.</w:t>
            </w:r>
          </w:p>
          <w:p w14:paraId="592406FB" w14:textId="18ABE86E" w:rsidR="00A20CB4" w:rsidRPr="00EE7951" w:rsidRDefault="00A20CB4" w:rsidP="00A20CB4">
            <w:pPr>
              <w:jc w:val="both"/>
              <w:rPr>
                <w:rFonts w:ascii="Arial" w:hAnsi="Arial" w:cs="Arial"/>
              </w:rPr>
            </w:pPr>
            <w:r w:rsidRPr="00EE7951">
              <w:rPr>
                <w:rFonts w:ascii="Arial" w:hAnsi="Arial" w:cs="Arial"/>
              </w:rPr>
              <w:t xml:space="preserve"> </w:t>
            </w:r>
            <w:r w:rsidR="008434B0">
              <w:rPr>
                <w:rFonts w:ascii="Arial" w:hAnsi="Arial" w:cs="Arial"/>
              </w:rPr>
              <w:t xml:space="preserve">Tiekėjas </w:t>
            </w:r>
            <w:r w:rsidRPr="00EE7951">
              <w:rPr>
                <w:rFonts w:ascii="Arial" w:hAnsi="Arial" w:cs="Arial"/>
              </w:rPr>
              <w:t xml:space="preserve">privalo užtikrinti, kad purškiamas tirpalas nepatektų ant gretimame sklype augančių medžių ir/arba purškiamoje </w:t>
            </w:r>
            <w:proofErr w:type="spellStart"/>
            <w:r w:rsidRPr="00EE7951">
              <w:rPr>
                <w:rFonts w:ascii="Arial" w:hAnsi="Arial" w:cs="Arial"/>
              </w:rPr>
              <w:t>želdavietėje</w:t>
            </w:r>
            <w:proofErr w:type="spellEnd"/>
            <w:r w:rsidRPr="00EE7951">
              <w:rPr>
                <w:rFonts w:ascii="Arial" w:hAnsi="Arial" w:cs="Arial"/>
              </w:rPr>
              <w:t xml:space="preserve"> paliekamų savaime želti pomiškio grupių (kurias nurodo </w:t>
            </w:r>
            <w:r w:rsidR="008434B0">
              <w:rPr>
                <w:rFonts w:ascii="Arial" w:hAnsi="Arial" w:cs="Arial"/>
              </w:rPr>
              <w:t>Pirkėjas</w:t>
            </w:r>
            <w:r w:rsidRPr="00EE7951">
              <w:rPr>
                <w:rFonts w:ascii="Arial" w:hAnsi="Arial" w:cs="Arial"/>
              </w:rPr>
              <w:t xml:space="preserve">). </w:t>
            </w:r>
          </w:p>
          <w:p w14:paraId="0CF12441" w14:textId="73E0F497" w:rsidR="00A20CB4" w:rsidRPr="00EE7951" w:rsidRDefault="008434B0" w:rsidP="008434B0">
            <w:pPr>
              <w:jc w:val="both"/>
              <w:rPr>
                <w:rFonts w:ascii="Arial" w:hAnsi="Arial" w:cs="Arial"/>
              </w:rPr>
            </w:pPr>
            <w:r>
              <w:rPr>
                <w:rFonts w:ascii="Arial" w:hAnsi="Arial" w:cs="Arial"/>
              </w:rPr>
              <w:t>Tiekėjas</w:t>
            </w:r>
            <w:r w:rsidR="00A20CB4" w:rsidRPr="00EE7951">
              <w:rPr>
                <w:rFonts w:ascii="Arial" w:hAnsi="Arial" w:cs="Arial"/>
              </w:rPr>
              <w:t xml:space="preserve"> (darbuotojas dirbantis </w:t>
            </w:r>
            <w:proofErr w:type="spellStart"/>
            <w:r w:rsidR="00A20CB4" w:rsidRPr="00EE7951">
              <w:rPr>
                <w:rFonts w:ascii="Arial" w:hAnsi="Arial" w:cs="Arial"/>
              </w:rPr>
              <w:t>želdavietėje</w:t>
            </w:r>
            <w:proofErr w:type="spellEnd"/>
            <w:r w:rsidR="00A20CB4" w:rsidRPr="00EE7951">
              <w:rPr>
                <w:rFonts w:ascii="Arial" w:hAnsi="Arial" w:cs="Arial"/>
              </w:rPr>
              <w:t xml:space="preserve"> arba darbų vadovas) turi turėti galiojantį augalų apsaugos kursų baigimo pažymėjimą. Darbo vietoje privaloma laikytis priešgaisrinės saugos ir Forest </w:t>
            </w:r>
            <w:proofErr w:type="spellStart"/>
            <w:r w:rsidR="00A20CB4" w:rsidRPr="00EE7951">
              <w:rPr>
                <w:rFonts w:ascii="Arial" w:hAnsi="Arial" w:cs="Arial"/>
              </w:rPr>
              <w:t>Stewardship</w:t>
            </w:r>
            <w:proofErr w:type="spellEnd"/>
            <w:r w:rsidR="00A20CB4" w:rsidRPr="00EE7951">
              <w:rPr>
                <w:rFonts w:ascii="Arial" w:hAnsi="Arial" w:cs="Arial"/>
              </w:rPr>
              <w:t xml:space="preserve"> </w:t>
            </w:r>
            <w:proofErr w:type="spellStart"/>
            <w:r w:rsidR="00A20CB4" w:rsidRPr="00EE7951">
              <w:rPr>
                <w:rFonts w:ascii="Arial" w:hAnsi="Arial" w:cs="Arial"/>
              </w:rPr>
              <w:t>Council</w:t>
            </w:r>
            <w:proofErr w:type="spellEnd"/>
            <w:r w:rsidR="00A20CB4" w:rsidRPr="00EE7951">
              <w:rPr>
                <w:rFonts w:ascii="Arial" w:hAnsi="Arial" w:cs="Arial"/>
              </w:rPr>
              <w:t xml:space="preserve"> (toliau – FSC) standartų </w:t>
            </w:r>
            <w:r w:rsidR="00A20CB4" w:rsidRPr="00EE7951">
              <w:rPr>
                <w:rFonts w:ascii="Arial" w:hAnsi="Arial" w:cs="Arial"/>
              </w:rPr>
              <w:lastRenderedPageBreak/>
              <w:t xml:space="preserve">reikalavimų. Už darbų saugą ir individualių apsaugos priemonių naudojimą paslaugos teikimo metu atsakingas </w:t>
            </w:r>
            <w:r>
              <w:rPr>
                <w:rFonts w:ascii="Arial" w:hAnsi="Arial" w:cs="Arial"/>
              </w:rPr>
              <w:t xml:space="preserve">Tiekėjas </w:t>
            </w:r>
            <w:r w:rsidR="00A20CB4" w:rsidRPr="00EE7951">
              <w:rPr>
                <w:rFonts w:ascii="Arial" w:hAnsi="Arial" w:cs="Arial"/>
              </w:rPr>
              <w:t>Suteiktų paslaugų  kiekio apskaitos vnt. - ha cheminėmis medžiagomis nupurkšto ploto</w:t>
            </w:r>
          </w:p>
        </w:tc>
      </w:tr>
      <w:tr w:rsidR="00A20CB4" w:rsidRPr="00EE7951" w14:paraId="447FD70D" w14:textId="77777777" w:rsidTr="005646C3">
        <w:tc>
          <w:tcPr>
            <w:tcW w:w="851" w:type="dxa"/>
          </w:tcPr>
          <w:p w14:paraId="5747CE19" w14:textId="2F9B24CD" w:rsidR="00A20CB4" w:rsidRDefault="00327AAB" w:rsidP="00A20CB4">
            <w:pPr>
              <w:rPr>
                <w:rFonts w:ascii="Arial" w:hAnsi="Arial" w:cs="Arial"/>
              </w:rPr>
            </w:pPr>
            <w:r>
              <w:rPr>
                <w:rFonts w:ascii="Arial" w:hAnsi="Arial" w:cs="Arial"/>
              </w:rPr>
              <w:lastRenderedPageBreak/>
              <w:t>4.</w:t>
            </w:r>
          </w:p>
        </w:tc>
        <w:tc>
          <w:tcPr>
            <w:tcW w:w="2977" w:type="dxa"/>
            <w:tcBorders>
              <w:top w:val="single" w:sz="4" w:space="0" w:color="auto"/>
              <w:left w:val="single" w:sz="4" w:space="0" w:color="auto"/>
              <w:bottom w:val="single" w:sz="4" w:space="0" w:color="auto"/>
              <w:right w:val="single" w:sz="4" w:space="0" w:color="auto"/>
            </w:tcBorders>
          </w:tcPr>
          <w:p w14:paraId="78BA8805" w14:textId="77777777" w:rsidR="00A20CB4" w:rsidRPr="00EE7951" w:rsidRDefault="00A20CB4" w:rsidP="00A20CB4">
            <w:pPr>
              <w:jc w:val="both"/>
              <w:rPr>
                <w:rFonts w:ascii="Arial" w:hAnsi="Arial" w:cs="Arial"/>
              </w:rPr>
            </w:pPr>
            <w:r w:rsidRPr="00EE7951">
              <w:rPr>
                <w:rFonts w:ascii="Arial" w:hAnsi="Arial" w:cs="Arial"/>
              </w:rPr>
              <w:t>Miško atkūrimas</w:t>
            </w:r>
            <w:r>
              <w:rPr>
                <w:rFonts w:ascii="Arial" w:hAnsi="Arial" w:cs="Arial"/>
              </w:rPr>
              <w:t>,</w:t>
            </w:r>
            <w:r w:rsidRPr="00EE7951">
              <w:rPr>
                <w:rFonts w:ascii="Arial" w:hAnsi="Arial" w:cs="Arial"/>
              </w:rPr>
              <w:t xml:space="preserve"> įveisimas</w:t>
            </w:r>
            <w:r>
              <w:rPr>
                <w:rFonts w:ascii="Arial" w:hAnsi="Arial" w:cs="Arial"/>
              </w:rPr>
              <w:t xml:space="preserve"> ir atsodinimas</w:t>
            </w:r>
            <w:r w:rsidRPr="00EE7951">
              <w:rPr>
                <w:rFonts w:ascii="Arial" w:hAnsi="Arial" w:cs="Arial"/>
              </w:rPr>
              <w:t xml:space="preserve"> (medelių ir krūmų sodinimas) </w:t>
            </w:r>
          </w:p>
        </w:tc>
        <w:tc>
          <w:tcPr>
            <w:tcW w:w="11907" w:type="dxa"/>
            <w:tcBorders>
              <w:top w:val="single" w:sz="4" w:space="0" w:color="auto"/>
              <w:left w:val="single" w:sz="4" w:space="0" w:color="auto"/>
              <w:bottom w:val="single" w:sz="4" w:space="0" w:color="auto"/>
              <w:right w:val="single" w:sz="4" w:space="0" w:color="auto"/>
            </w:tcBorders>
          </w:tcPr>
          <w:p w14:paraId="27011A15" w14:textId="5E4CA0B7" w:rsidR="00A20CB4" w:rsidRPr="00843FBE" w:rsidRDefault="00A20CB4" w:rsidP="00A20CB4">
            <w:pPr>
              <w:tabs>
                <w:tab w:val="left" w:pos="993"/>
              </w:tabs>
              <w:spacing w:line="256" w:lineRule="auto"/>
              <w:jc w:val="both"/>
              <w:rPr>
                <w:rFonts w:ascii="Arial" w:hAnsi="Arial" w:cs="Arial"/>
                <w:color w:val="000000" w:themeColor="text1"/>
              </w:rPr>
            </w:pPr>
            <w:r w:rsidRPr="00EE7951">
              <w:rPr>
                <w:rFonts w:ascii="Arial" w:hAnsi="Arial" w:cs="Arial"/>
              </w:rPr>
              <w:t>Prieš pradedant vykdyti paslaugą</w:t>
            </w:r>
            <w:r>
              <w:rPr>
                <w:rFonts w:ascii="Arial" w:hAnsi="Arial" w:cs="Arial"/>
              </w:rPr>
              <w:t xml:space="preserve">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 xml:space="preserve">rašytinį sodinamų želdaviečių sąrašą su nurodytais plotais ir </w:t>
            </w:r>
            <w:r w:rsidR="008434B0">
              <w:rPr>
                <w:rFonts w:ascii="Arial" w:hAnsi="Arial" w:cs="Arial"/>
              </w:rPr>
              <w:t xml:space="preserve">Tiekėjui </w:t>
            </w:r>
            <w:r w:rsidRPr="00EE7951">
              <w:rPr>
                <w:rFonts w:ascii="Arial" w:hAnsi="Arial" w:cs="Arial"/>
              </w:rPr>
              <w:t>parodo natūroje kiekvienos sodinamos želdavietės ribas</w:t>
            </w:r>
            <w:r>
              <w:rPr>
                <w:rFonts w:ascii="Arial" w:hAnsi="Arial" w:cs="Arial"/>
              </w:rPr>
              <w:t>,</w:t>
            </w:r>
            <w:r>
              <w:rPr>
                <w:rFonts w:ascii="Arial" w:hAnsi="Arial" w:cs="Arial"/>
                <w:color w:val="FF0000"/>
              </w:rPr>
              <w:t xml:space="preserve"> </w:t>
            </w:r>
            <w:r w:rsidRPr="00843FBE">
              <w:rPr>
                <w:rFonts w:ascii="Arial" w:hAnsi="Arial" w:cs="Arial"/>
                <w:color w:val="000000" w:themeColor="text1"/>
              </w:rPr>
              <w:t>sodmenų sandėliavimo (laikino prikasimo) vietas</w:t>
            </w:r>
            <w:r>
              <w:rPr>
                <w:rFonts w:ascii="Arial" w:hAnsi="Arial" w:cs="Arial"/>
                <w:color w:val="000000" w:themeColor="text1"/>
              </w:rPr>
              <w:t>, nurodo sodinamų sodmenų rūšį ir kiekį.</w:t>
            </w:r>
          </w:p>
          <w:p w14:paraId="7052719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Sodmenų (</w:t>
            </w:r>
            <w:proofErr w:type="spellStart"/>
            <w:r w:rsidRPr="00EE7951">
              <w:rPr>
                <w:rFonts w:ascii="Arial" w:hAnsi="Arial" w:cs="Arial"/>
              </w:rPr>
              <w:t>sėjinukų</w:t>
            </w:r>
            <w:proofErr w:type="spellEnd"/>
            <w:r w:rsidRPr="00EE7951">
              <w:rPr>
                <w:rFonts w:ascii="Arial" w:hAnsi="Arial" w:cs="Arial"/>
              </w:rPr>
              <w:t xml:space="preserve"> ir sodinukų) sodinimas apima šias paslaugas:, sodmenų atsinešimas iš sandėliavimo (laikino prikasimo) vietų, sodmenų pasodinimas.</w:t>
            </w:r>
          </w:p>
          <w:p w14:paraId="25DD9A0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Sodmenų sodinimas – sodmenų pasodinimas </w:t>
            </w:r>
            <w:proofErr w:type="spellStart"/>
            <w:r w:rsidRPr="00EE7951">
              <w:rPr>
                <w:rFonts w:ascii="Arial" w:hAnsi="Arial" w:cs="Arial"/>
              </w:rPr>
              <w:t>želdavietėje</w:t>
            </w:r>
            <w:proofErr w:type="spellEnd"/>
            <w:r w:rsidRPr="00EE7951">
              <w:rPr>
                <w:rFonts w:ascii="Arial" w:hAnsi="Arial" w:cs="Arial"/>
              </w:rPr>
              <w:t xml:space="preserve">,  laikantis šių reikalavimų: </w:t>
            </w:r>
          </w:p>
          <w:p w14:paraId="416A0FE0" w14:textId="32D00C2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w:t>
            </w:r>
            <w:r>
              <w:rPr>
                <w:rFonts w:ascii="Arial" w:hAnsi="Arial" w:cs="Arial"/>
              </w:rPr>
              <w:t xml:space="preserve"> </w:t>
            </w:r>
            <w:r w:rsidRPr="00EE7951">
              <w:rPr>
                <w:rFonts w:ascii="Arial" w:hAnsi="Arial" w:cs="Arial"/>
              </w:rPr>
              <w:t xml:space="preserve">naudojami </w:t>
            </w:r>
            <w:proofErr w:type="spellStart"/>
            <w:r w:rsidRPr="00EE7951">
              <w:rPr>
                <w:rFonts w:ascii="Arial" w:hAnsi="Arial" w:cs="Arial"/>
              </w:rPr>
              <w:t>sodikliai</w:t>
            </w:r>
            <w:proofErr w:type="spellEnd"/>
            <w:r w:rsidRPr="00EE7951">
              <w:rPr>
                <w:rFonts w:ascii="Arial" w:hAnsi="Arial" w:cs="Arial"/>
              </w:rPr>
              <w:t xml:space="preserve"> (įrankiai), </w:t>
            </w:r>
            <w:r>
              <w:rPr>
                <w:rFonts w:ascii="Arial" w:hAnsi="Arial" w:cs="Arial"/>
              </w:rPr>
              <w:t>tinkantys</w:t>
            </w:r>
            <w:r w:rsidRPr="00EE7951">
              <w:rPr>
                <w:rFonts w:ascii="Arial" w:hAnsi="Arial" w:cs="Arial"/>
              </w:rPr>
              <w:t xml:space="preserve"> konkre</w:t>
            </w:r>
            <w:r>
              <w:rPr>
                <w:rFonts w:ascii="Arial" w:hAnsi="Arial" w:cs="Arial"/>
              </w:rPr>
              <w:t>tiems</w:t>
            </w:r>
            <w:r w:rsidRPr="00EE7951">
              <w:rPr>
                <w:rFonts w:ascii="Arial" w:hAnsi="Arial" w:cs="Arial"/>
              </w:rPr>
              <w:t xml:space="preserve"> </w:t>
            </w:r>
            <w:r>
              <w:rPr>
                <w:rFonts w:ascii="Arial" w:hAnsi="Arial" w:cs="Arial"/>
              </w:rPr>
              <w:t>miško sodmenims</w:t>
            </w:r>
            <w:r w:rsidRPr="00EE7951">
              <w:rPr>
                <w:rFonts w:ascii="Arial" w:hAnsi="Arial" w:cs="Arial"/>
              </w:rPr>
              <w:t xml:space="preserve"> (naudojamų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w:t>
            </w:r>
            <w:r w:rsidR="008434B0">
              <w:rPr>
                <w:rFonts w:ascii="Arial" w:hAnsi="Arial" w:cs="Arial"/>
              </w:rPr>
              <w:t>Pirkėju</w:t>
            </w:r>
            <w:r w:rsidRPr="00EE7951">
              <w:rPr>
                <w:rFonts w:ascii="Arial" w:hAnsi="Arial" w:cs="Arial"/>
              </w:rPr>
              <w:t xml:space="preserve">); </w:t>
            </w:r>
          </w:p>
          <w:p w14:paraId="1CEFD35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w:t>
            </w:r>
            <w:r>
              <w:rPr>
                <w:rFonts w:ascii="Arial" w:hAnsi="Arial" w:cs="Arial"/>
              </w:rPr>
              <w:t xml:space="preserve"> </w:t>
            </w:r>
            <w:r w:rsidRPr="00EE7951">
              <w:rPr>
                <w:rFonts w:ascii="Arial" w:hAnsi="Arial" w:cs="Arial"/>
              </w:rPr>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378BE86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w:t>
            </w:r>
            <w:r>
              <w:rPr>
                <w:rFonts w:ascii="Arial" w:hAnsi="Arial" w:cs="Arial"/>
              </w:rPr>
              <w:t xml:space="preserve"> </w:t>
            </w:r>
            <w:r w:rsidRPr="00EE7951">
              <w:rPr>
                <w:rFonts w:ascii="Arial" w:hAnsi="Arial" w:cs="Arial"/>
              </w:rPr>
              <w:t>sodinant kiekvienas sodinukas įvertinamas vizualiai, esant poreikiui patrumpinamos šaknys, atmetami kokybės standartų neatitinkantys sodmenys;</w:t>
            </w:r>
          </w:p>
          <w:p w14:paraId="0D5FA6EA" w14:textId="4F6F4CC5"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w:t>
            </w:r>
            <w:r>
              <w:rPr>
                <w:rFonts w:ascii="Arial" w:hAnsi="Arial" w:cs="Arial"/>
              </w:rPr>
              <w:t xml:space="preserve"> </w:t>
            </w:r>
            <w:r w:rsidRPr="00EE7951">
              <w:rPr>
                <w:rFonts w:ascii="Arial" w:hAnsi="Arial" w:cs="Arial"/>
              </w:rPr>
              <w:t xml:space="preserve">sodmenys sodinami tik į paruoštą dirvą (vagos/kauburėliai), išskyrus atvejus kai </w:t>
            </w:r>
            <w:r w:rsidR="008434B0">
              <w:rPr>
                <w:rFonts w:ascii="Arial" w:hAnsi="Arial" w:cs="Arial"/>
              </w:rPr>
              <w:t>Pirkėjas</w:t>
            </w:r>
            <w:r w:rsidRPr="00EE7951">
              <w:rPr>
                <w:rFonts w:ascii="Arial" w:hAnsi="Arial" w:cs="Arial"/>
              </w:rPr>
              <w:t xml:space="preserve"> nurodo kitaip, pagal </w:t>
            </w:r>
            <w:r w:rsidR="008434B0">
              <w:rPr>
                <w:rFonts w:ascii="Arial" w:hAnsi="Arial" w:cs="Arial"/>
              </w:rPr>
              <w:t>Pirkėjo</w:t>
            </w:r>
            <w:r w:rsidRPr="00EE7951">
              <w:rPr>
                <w:rFonts w:ascii="Arial" w:hAnsi="Arial" w:cs="Arial"/>
              </w:rPr>
              <w:t xml:space="preserve"> nurodytą mišrinimo schemą, sodinimo atstumus bei sodinimo vietą (vagos/kauburėlio dugne/šlaite/viršuje),  pasodintų sodmenų šaknys turi būti pilnai apipiltos žemėmis, tinkamai prispaustos, negali būti užlinkusių šaknų, sodinuko pasodinimo gylis – šaknies kaklelis ties žemės paviršiumi;</w:t>
            </w:r>
          </w:p>
          <w:p w14:paraId="29931D46" w14:textId="77777777" w:rsidR="00A20CB4"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p w14:paraId="0BD6DE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Sodmenų (</w:t>
            </w:r>
            <w:proofErr w:type="spellStart"/>
            <w:r w:rsidRPr="00EE7951">
              <w:rPr>
                <w:rFonts w:ascii="Arial" w:hAnsi="Arial" w:cs="Arial"/>
              </w:rPr>
              <w:t>sėjinukų</w:t>
            </w:r>
            <w:proofErr w:type="spellEnd"/>
            <w:r w:rsidRPr="00EE7951">
              <w:rPr>
                <w:rFonts w:ascii="Arial" w:hAnsi="Arial" w:cs="Arial"/>
              </w:rPr>
              <w:t xml:space="preserve"> ir sodinukų) atsodinimas – </w:t>
            </w:r>
            <w:proofErr w:type="spellStart"/>
            <w:r w:rsidRPr="00EE7951">
              <w:rPr>
                <w:rFonts w:ascii="Arial" w:hAnsi="Arial" w:cs="Arial"/>
              </w:rPr>
              <w:t>želdavietėje</w:t>
            </w:r>
            <w:proofErr w:type="spellEnd"/>
            <w:r w:rsidRPr="00EE7951">
              <w:rPr>
                <w:rFonts w:ascii="Arial" w:hAnsi="Arial" w:cs="Arial"/>
              </w:rPr>
              <w:t xml:space="preserve"> pasodintų, bet neprigijusių (žuvusių) sodmenų atsodinimas, apima šias paslaugas: sodmenų atsinešimas iš sandėliavimo (laikino prikasimo) vietų,  sodinimo vietos suradimas, sodmenų pasodinimas.</w:t>
            </w:r>
          </w:p>
          <w:p w14:paraId="4D132C7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Sodinimo vietos suradimas – ankstesnių sodinimų metu </w:t>
            </w:r>
            <w:proofErr w:type="spellStart"/>
            <w:r w:rsidRPr="00EE7951">
              <w:rPr>
                <w:rFonts w:ascii="Arial" w:hAnsi="Arial" w:cs="Arial"/>
              </w:rPr>
              <w:t>želdavietėje</w:t>
            </w:r>
            <w:proofErr w:type="spellEnd"/>
            <w:r w:rsidRPr="00EE7951">
              <w:rPr>
                <w:rFonts w:ascii="Arial" w:hAnsi="Arial" w:cs="Arial"/>
              </w:rPr>
              <w:t xml:space="preserve"> pasodintų bet neprigijusių/žuvusių sodmenų ar jų sodinimo vietų suradimas.</w:t>
            </w:r>
          </w:p>
          <w:p w14:paraId="739E953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Sodmenų pasodinimas – sodmenų pasodinimas </w:t>
            </w:r>
            <w:proofErr w:type="spellStart"/>
            <w:r w:rsidRPr="00EE7951">
              <w:rPr>
                <w:rFonts w:ascii="Arial" w:hAnsi="Arial" w:cs="Arial"/>
              </w:rPr>
              <w:t>želdavietėje</w:t>
            </w:r>
            <w:proofErr w:type="spellEnd"/>
            <w:r w:rsidRPr="00EE7951">
              <w:rPr>
                <w:rFonts w:ascii="Arial" w:hAnsi="Arial" w:cs="Arial"/>
              </w:rPr>
              <w:t xml:space="preserve">,  laikantis šių reikalavimų: </w:t>
            </w:r>
          </w:p>
          <w:p w14:paraId="25CF6F12" w14:textId="0F160B79"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w:t>
            </w:r>
            <w:r>
              <w:rPr>
                <w:rFonts w:ascii="Arial" w:hAnsi="Arial" w:cs="Arial"/>
              </w:rPr>
              <w:t xml:space="preserve"> </w:t>
            </w:r>
            <w:r w:rsidRPr="00C35A1F">
              <w:rPr>
                <w:rFonts w:ascii="Arial" w:hAnsi="Arial" w:cs="Arial"/>
              </w:rPr>
              <w:t xml:space="preserve">naudojami </w:t>
            </w:r>
            <w:proofErr w:type="spellStart"/>
            <w:r w:rsidRPr="00C35A1F">
              <w:rPr>
                <w:rFonts w:ascii="Arial" w:hAnsi="Arial" w:cs="Arial"/>
              </w:rPr>
              <w:t>sodikliai</w:t>
            </w:r>
            <w:proofErr w:type="spellEnd"/>
            <w:r w:rsidRPr="00C35A1F">
              <w:rPr>
                <w:rFonts w:ascii="Arial" w:hAnsi="Arial" w:cs="Arial"/>
              </w:rPr>
              <w:t xml:space="preserve"> (įrankiai), tinkantys konkretiems miško sodmenims </w:t>
            </w:r>
            <w:r w:rsidRPr="00EE7951">
              <w:rPr>
                <w:rFonts w:ascii="Arial" w:hAnsi="Arial" w:cs="Arial"/>
              </w:rPr>
              <w:t xml:space="preserve">(naudojamų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w:t>
            </w:r>
            <w:r w:rsidR="008434B0">
              <w:rPr>
                <w:rFonts w:ascii="Arial" w:hAnsi="Arial" w:cs="Arial"/>
              </w:rPr>
              <w:t>Pirkėju</w:t>
            </w:r>
            <w:r w:rsidRPr="00EE7951">
              <w:rPr>
                <w:rFonts w:ascii="Arial" w:hAnsi="Arial" w:cs="Arial"/>
              </w:rPr>
              <w:t xml:space="preserve">); </w:t>
            </w:r>
          </w:p>
          <w:p w14:paraId="21E4C46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w:t>
            </w:r>
            <w:r>
              <w:rPr>
                <w:rFonts w:ascii="Arial" w:hAnsi="Arial" w:cs="Arial"/>
              </w:rPr>
              <w:t xml:space="preserve"> </w:t>
            </w:r>
            <w:r w:rsidRPr="00EE7951">
              <w:rPr>
                <w:rFonts w:ascii="Arial" w:hAnsi="Arial" w:cs="Arial"/>
              </w:rPr>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604F8C77"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w:t>
            </w:r>
            <w:r>
              <w:rPr>
                <w:rFonts w:ascii="Arial" w:hAnsi="Arial" w:cs="Arial"/>
              </w:rPr>
              <w:t xml:space="preserve"> </w:t>
            </w:r>
            <w:r w:rsidRPr="00EE7951">
              <w:rPr>
                <w:rFonts w:ascii="Arial" w:hAnsi="Arial" w:cs="Arial"/>
              </w:rPr>
              <w:t>sodinant kiekvienas sodinukas įvertinamas vizualiai, esant poreikiui patrumpinamos šaknys, atmetami kokybės standartų neatitinkantys sodmenys;</w:t>
            </w:r>
          </w:p>
          <w:p w14:paraId="66CCA465" w14:textId="27BEB5A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w:t>
            </w:r>
            <w:r>
              <w:rPr>
                <w:rFonts w:ascii="Arial" w:hAnsi="Arial" w:cs="Arial"/>
              </w:rPr>
              <w:t xml:space="preserve"> </w:t>
            </w:r>
            <w:r w:rsidRPr="00EE7951">
              <w:rPr>
                <w:rFonts w:ascii="Arial" w:hAnsi="Arial" w:cs="Arial"/>
              </w:rPr>
              <w:t xml:space="preserve">sodmenys sodinami ankstesnių sodinimų metu </w:t>
            </w:r>
            <w:proofErr w:type="spellStart"/>
            <w:r w:rsidRPr="00EE7951">
              <w:rPr>
                <w:rFonts w:ascii="Arial" w:hAnsi="Arial" w:cs="Arial"/>
              </w:rPr>
              <w:t>želdavietėje</w:t>
            </w:r>
            <w:proofErr w:type="spellEnd"/>
            <w:r w:rsidRPr="00EE7951">
              <w:rPr>
                <w:rFonts w:ascii="Arial" w:hAnsi="Arial" w:cs="Arial"/>
              </w:rPr>
              <w:t xml:space="preserve"> pasodintų bet neprigijusių/žuvusių sodmenų vietose, išskyrus atvejus kai </w:t>
            </w:r>
            <w:r w:rsidR="008434B0">
              <w:rPr>
                <w:rFonts w:ascii="Arial" w:hAnsi="Arial" w:cs="Arial"/>
              </w:rPr>
              <w:t xml:space="preserve">Pirkėjas </w:t>
            </w:r>
            <w:r w:rsidRPr="00EE7951">
              <w:rPr>
                <w:rFonts w:ascii="Arial" w:hAnsi="Arial" w:cs="Arial"/>
              </w:rPr>
              <w:t xml:space="preserve">nurodo kitaip, pagal </w:t>
            </w:r>
            <w:r w:rsidR="008434B0">
              <w:rPr>
                <w:rFonts w:ascii="Arial" w:hAnsi="Arial" w:cs="Arial"/>
              </w:rPr>
              <w:t xml:space="preserve">Pirkėjo </w:t>
            </w:r>
            <w:r w:rsidRPr="00EE7951">
              <w:rPr>
                <w:rFonts w:ascii="Arial" w:hAnsi="Arial" w:cs="Arial"/>
              </w:rPr>
              <w:t xml:space="preserve">nurodytą mišrinimo schemą, bei sodinimo vietą (vagos/kauburėlio </w:t>
            </w:r>
            <w:r w:rsidRPr="00EE7951">
              <w:rPr>
                <w:rFonts w:ascii="Arial" w:hAnsi="Arial" w:cs="Arial"/>
              </w:rPr>
              <w:lastRenderedPageBreak/>
              <w:t>dugne/šlaite/viršuje),  pasodintų sodmenų šaknys turi būti pilnai apipiltos žemėmis, tinkamai prispaustos, negali būti užlinkusių šaknų, sodinuko pasodinimo gylis – šaknies kaklelis ties žemės paviršiumi;</w:t>
            </w:r>
          </w:p>
          <w:p w14:paraId="53CB977F" w14:textId="404FA029" w:rsidR="00A20CB4" w:rsidRPr="00EE7951" w:rsidRDefault="008434B0" w:rsidP="00A20CB4">
            <w:pPr>
              <w:tabs>
                <w:tab w:val="left" w:pos="993"/>
              </w:tabs>
              <w:spacing w:line="256" w:lineRule="auto"/>
              <w:jc w:val="both"/>
              <w:rPr>
                <w:rFonts w:ascii="Arial" w:hAnsi="Arial" w:cs="Arial"/>
              </w:rPr>
            </w:pPr>
            <w:r>
              <w:rPr>
                <w:rFonts w:ascii="Arial" w:hAnsi="Arial" w:cs="Arial"/>
              </w:rPr>
              <w:t xml:space="preserve">Paslaugos </w:t>
            </w:r>
            <w:r w:rsidR="00A20CB4" w:rsidRPr="00CC1356">
              <w:rPr>
                <w:rFonts w:ascii="Arial" w:hAnsi="Arial" w:cs="Arial"/>
              </w:rPr>
              <w:t>atliekam</w:t>
            </w:r>
            <w:r>
              <w:rPr>
                <w:rFonts w:ascii="Arial" w:hAnsi="Arial" w:cs="Arial"/>
              </w:rPr>
              <w:t xml:space="preserve">os </w:t>
            </w:r>
            <w:r w:rsidR="00A20CB4" w:rsidRPr="00CC1356">
              <w:rPr>
                <w:rFonts w:ascii="Arial" w:hAnsi="Arial" w:cs="Arial"/>
              </w:rPr>
              <w:t xml:space="preserve"> </w:t>
            </w:r>
            <w:r w:rsidR="00A20CB4">
              <w:rPr>
                <w:rFonts w:ascii="Arial" w:hAnsi="Arial" w:cs="Arial"/>
              </w:rPr>
              <w:t xml:space="preserve">pavasarį ir rudenį (esant poreikiui). Pavasarį </w:t>
            </w:r>
            <w:r>
              <w:rPr>
                <w:rFonts w:ascii="Arial" w:hAnsi="Arial" w:cs="Arial"/>
              </w:rPr>
              <w:t xml:space="preserve">paslaugos </w:t>
            </w:r>
            <w:r w:rsidR="00A20CB4">
              <w:rPr>
                <w:rFonts w:ascii="Arial" w:hAnsi="Arial" w:cs="Arial"/>
              </w:rPr>
              <w:t>atliekam</w:t>
            </w:r>
            <w:r>
              <w:rPr>
                <w:rFonts w:ascii="Arial" w:hAnsi="Arial" w:cs="Arial"/>
              </w:rPr>
              <w:t>os</w:t>
            </w:r>
            <w:r w:rsidR="00A20CB4">
              <w:rPr>
                <w:rFonts w:ascii="Arial" w:hAnsi="Arial" w:cs="Arial"/>
              </w:rPr>
              <w:t xml:space="preserve"> nutirpus sniegui ir pasibaigus žemės įšalui iki prasidedant pavasario sausajam periodui</w:t>
            </w:r>
            <w:r w:rsidR="00A20CB4" w:rsidRPr="00CC1356">
              <w:rPr>
                <w:rFonts w:ascii="Arial" w:hAnsi="Arial" w:cs="Arial"/>
              </w:rPr>
              <w:t xml:space="preserve"> t. y. </w:t>
            </w:r>
            <w:r w:rsidR="00A20CB4">
              <w:rPr>
                <w:rFonts w:ascii="Arial" w:hAnsi="Arial" w:cs="Arial"/>
              </w:rPr>
              <w:t xml:space="preserve">nuo kovo mėnesio iki gegužės mėnesio vidurio, rudenį – rugsėjo, spalio mėnesiais, </w:t>
            </w:r>
            <w:r w:rsidR="00A20CB4" w:rsidRPr="00C01A9B">
              <w:rPr>
                <w:rFonts w:ascii="Arial" w:hAnsi="Arial" w:cs="Arial"/>
              </w:rPr>
              <w:t>pagal Šalių suderintą miškininkystės  paslaugų teikimo grafiką</w:t>
            </w:r>
            <w:r w:rsidR="00A20CB4">
              <w:rPr>
                <w:rFonts w:ascii="Arial" w:hAnsi="Arial" w:cs="Arial"/>
              </w:rPr>
              <w:t>.</w:t>
            </w:r>
            <w:r w:rsidR="00A20CB4" w:rsidRPr="00CC1356">
              <w:rPr>
                <w:rFonts w:ascii="Arial" w:hAnsi="Arial" w:cs="Arial"/>
              </w:rPr>
              <w:t xml:space="preserve"> </w:t>
            </w:r>
            <w:r w:rsidR="00A20CB4" w:rsidRPr="00EE7951">
              <w:rPr>
                <w:rFonts w:ascii="Arial" w:hAnsi="Arial" w:cs="Arial"/>
              </w:rPr>
              <w:t>Suteiktų paslaugų   kiekio apskaitos vnt. – tūkst. vnt. pasodintų sodmenų</w:t>
            </w:r>
          </w:p>
        </w:tc>
      </w:tr>
      <w:tr w:rsidR="00A20CB4" w:rsidRPr="00EE7951" w14:paraId="5F3B229D" w14:textId="77777777" w:rsidTr="005646C3">
        <w:tc>
          <w:tcPr>
            <w:tcW w:w="851" w:type="dxa"/>
          </w:tcPr>
          <w:p w14:paraId="7769E77C" w14:textId="4EEE4B63" w:rsidR="00A20CB4" w:rsidRPr="00EE7951" w:rsidRDefault="00327AAB" w:rsidP="00A20CB4">
            <w:pPr>
              <w:rPr>
                <w:rFonts w:ascii="Arial" w:hAnsi="Arial" w:cs="Arial"/>
              </w:rPr>
            </w:pPr>
            <w:r>
              <w:rPr>
                <w:rFonts w:ascii="Arial" w:hAnsi="Arial" w:cs="Arial"/>
              </w:rPr>
              <w:lastRenderedPageBreak/>
              <w:t>5.</w:t>
            </w:r>
          </w:p>
        </w:tc>
        <w:tc>
          <w:tcPr>
            <w:tcW w:w="2977" w:type="dxa"/>
            <w:tcBorders>
              <w:top w:val="single" w:sz="4" w:space="0" w:color="auto"/>
              <w:left w:val="single" w:sz="4" w:space="0" w:color="auto"/>
              <w:bottom w:val="single" w:sz="4" w:space="0" w:color="auto"/>
              <w:right w:val="single" w:sz="4" w:space="0" w:color="auto"/>
            </w:tcBorders>
          </w:tcPr>
          <w:p w14:paraId="34E2711D" w14:textId="77777777" w:rsidR="00A20CB4" w:rsidRPr="00EE7951" w:rsidRDefault="00A20CB4" w:rsidP="00A20CB4">
            <w:pPr>
              <w:jc w:val="both"/>
              <w:rPr>
                <w:rFonts w:ascii="Arial" w:hAnsi="Arial" w:cs="Arial"/>
              </w:rPr>
            </w:pPr>
            <w:r w:rsidRPr="00EE7951">
              <w:rPr>
                <w:rFonts w:ascii="Arial" w:hAnsi="Arial" w:cs="Arial"/>
              </w:rPr>
              <w:t xml:space="preserve">Miško želdinių, </w:t>
            </w:r>
            <w:proofErr w:type="spellStart"/>
            <w:r w:rsidRPr="00EE7951">
              <w:rPr>
                <w:rFonts w:ascii="Arial" w:hAnsi="Arial" w:cs="Arial"/>
              </w:rPr>
              <w:t>žėlinių</w:t>
            </w:r>
            <w:proofErr w:type="spellEnd"/>
            <w:r w:rsidRPr="00EE7951">
              <w:rPr>
                <w:rFonts w:ascii="Arial" w:hAnsi="Arial" w:cs="Arial"/>
              </w:rPr>
              <w:t xml:space="preserve">  priežiūra</w:t>
            </w:r>
          </w:p>
        </w:tc>
        <w:tc>
          <w:tcPr>
            <w:tcW w:w="11907" w:type="dxa"/>
            <w:tcBorders>
              <w:top w:val="single" w:sz="4" w:space="0" w:color="auto"/>
              <w:left w:val="single" w:sz="4" w:space="0" w:color="auto"/>
              <w:bottom w:val="single" w:sz="4" w:space="0" w:color="auto"/>
              <w:right w:val="single" w:sz="4" w:space="0" w:color="auto"/>
            </w:tcBorders>
          </w:tcPr>
          <w:p w14:paraId="6E1A431E" w14:textId="25AB9D7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 xml:space="preserve">rašytinį miško sklypų, kuriuose bus vykdoma želdinių / </w:t>
            </w:r>
            <w:proofErr w:type="spellStart"/>
            <w:r w:rsidRPr="00EE7951">
              <w:rPr>
                <w:rFonts w:ascii="Arial" w:hAnsi="Arial" w:cs="Arial"/>
              </w:rPr>
              <w:t>žėlinių</w:t>
            </w:r>
            <w:proofErr w:type="spellEnd"/>
            <w:r w:rsidRPr="00EE7951">
              <w:rPr>
                <w:rFonts w:ascii="Arial" w:hAnsi="Arial" w:cs="Arial"/>
              </w:rPr>
              <w:t xml:space="preserve"> priežiūra, sąrašą su nurodytais plotais</w:t>
            </w:r>
            <w:r>
              <w:rPr>
                <w:rFonts w:ascii="Arial" w:hAnsi="Arial" w:cs="Arial"/>
              </w:rPr>
              <w:t xml:space="preserve">. </w:t>
            </w:r>
            <w:r w:rsidRPr="00CC3D53">
              <w:rPr>
                <w:rFonts w:ascii="Arial" w:hAnsi="Arial" w:cs="Arial"/>
              </w:rPr>
              <w:t xml:space="preserve">Prieš darbų pradžią </w:t>
            </w:r>
            <w:r w:rsidR="008434B0">
              <w:rPr>
                <w:rFonts w:ascii="Arial" w:hAnsi="Arial" w:cs="Arial"/>
              </w:rPr>
              <w:t>Tie</w:t>
            </w:r>
            <w:r w:rsidRPr="00CC3D53">
              <w:rPr>
                <w:rFonts w:ascii="Arial" w:hAnsi="Arial" w:cs="Arial"/>
              </w:rPr>
              <w:t xml:space="preserve">kėjui parodo natūroje miško sklypų, kuriuose bus vykdoma želdinių / </w:t>
            </w:r>
            <w:proofErr w:type="spellStart"/>
            <w:r w:rsidRPr="00CC3D53">
              <w:rPr>
                <w:rFonts w:ascii="Arial" w:hAnsi="Arial" w:cs="Arial"/>
              </w:rPr>
              <w:t>žėlinių</w:t>
            </w:r>
            <w:proofErr w:type="spellEnd"/>
            <w:r w:rsidRPr="00CC3D53">
              <w:rPr>
                <w:rFonts w:ascii="Arial" w:hAnsi="Arial" w:cs="Arial"/>
              </w:rPr>
              <w:t xml:space="preserve"> priežiūra  ribas,</w:t>
            </w:r>
            <w:r>
              <w:rPr>
                <w:rFonts w:ascii="Arial" w:hAnsi="Arial" w:cs="Arial"/>
              </w:rPr>
              <w:t xml:space="preserve"> </w:t>
            </w:r>
            <w:r w:rsidRPr="0098154E">
              <w:rPr>
                <w:rFonts w:ascii="Arial" w:hAnsi="Arial" w:cs="Arial"/>
              </w:rPr>
              <w:t>nurodo</w:t>
            </w:r>
            <w:r>
              <w:rPr>
                <w:rFonts w:ascii="Arial" w:hAnsi="Arial" w:cs="Arial"/>
              </w:rPr>
              <w:t xml:space="preserve"> prižiūrimame plote augančių tikslinių medžių</w:t>
            </w:r>
            <w:r w:rsidRPr="0098154E">
              <w:rPr>
                <w:rFonts w:ascii="Arial" w:hAnsi="Arial" w:cs="Arial"/>
              </w:rPr>
              <w:t xml:space="preserve"> rūšinę sudėtį</w:t>
            </w:r>
            <w:r>
              <w:rPr>
                <w:rFonts w:ascii="Arial" w:hAnsi="Arial" w:cs="Arial"/>
              </w:rPr>
              <w:t>,</w:t>
            </w:r>
            <w:r w:rsidRPr="00CC3D53">
              <w:rPr>
                <w:rFonts w:ascii="Arial" w:hAnsi="Arial" w:cs="Arial"/>
              </w:rPr>
              <w:t xml:space="preserve"> informuoja apie </w:t>
            </w:r>
            <w:r w:rsidR="008434B0">
              <w:rPr>
                <w:rFonts w:ascii="Arial" w:hAnsi="Arial" w:cs="Arial"/>
              </w:rPr>
              <w:t>paslaugoms</w:t>
            </w:r>
            <w:r w:rsidRPr="00CC3D53">
              <w:rPr>
                <w:rFonts w:ascii="Arial" w:hAnsi="Arial" w:cs="Arial"/>
              </w:rPr>
              <w:t xml:space="preserve"> taikomą įkainį</w:t>
            </w:r>
            <w:r>
              <w:rPr>
                <w:rFonts w:ascii="Arial" w:hAnsi="Arial" w:cs="Arial"/>
              </w:rPr>
              <w:t>.</w:t>
            </w:r>
            <w:r w:rsidRPr="00CC3D53">
              <w:rPr>
                <w:rFonts w:ascii="Arial" w:hAnsi="Arial" w:cs="Arial"/>
              </w:rPr>
              <w:t xml:space="preserve"> </w:t>
            </w:r>
          </w:p>
          <w:p w14:paraId="008DD116" w14:textId="759D9367"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Pirkėjo </w:t>
            </w:r>
            <w:r w:rsidR="00A20CB4" w:rsidRPr="00EE7951">
              <w:rPr>
                <w:rFonts w:ascii="Arial" w:hAnsi="Arial" w:cs="Arial"/>
              </w:rPr>
              <w:t xml:space="preserve">nurodytuose miško sklypuose, </w:t>
            </w:r>
            <w:r>
              <w:rPr>
                <w:rFonts w:ascii="Arial" w:hAnsi="Arial" w:cs="Arial"/>
              </w:rPr>
              <w:t xml:space="preserve">Tiekėjas </w:t>
            </w:r>
            <w:r w:rsidR="00A20CB4" w:rsidRPr="00EE7951">
              <w:rPr>
                <w:rFonts w:ascii="Arial" w:hAnsi="Arial" w:cs="Arial"/>
              </w:rPr>
              <w:t xml:space="preserve">rankiniais kirtimo įrankiais, krūmapjove  ar motoriniu pjūklu aplink pasodintus sodmenis ir </w:t>
            </w:r>
            <w:r>
              <w:rPr>
                <w:rFonts w:ascii="Arial" w:hAnsi="Arial" w:cs="Arial"/>
              </w:rPr>
              <w:t xml:space="preserve">Pirkėjo </w:t>
            </w:r>
            <w:r w:rsidR="00A20CB4" w:rsidRPr="00EE7951">
              <w:rPr>
                <w:rFonts w:ascii="Arial" w:hAnsi="Arial" w:cs="Arial"/>
              </w:rPr>
              <w:t xml:space="preserve">nurodytų medžių rūšių </w:t>
            </w:r>
            <w:proofErr w:type="spellStart"/>
            <w:r w:rsidR="00A20CB4" w:rsidRPr="00EE7951">
              <w:rPr>
                <w:rFonts w:ascii="Arial" w:hAnsi="Arial" w:cs="Arial"/>
              </w:rPr>
              <w:t>savaiminukus</w:t>
            </w:r>
            <w:proofErr w:type="spellEnd"/>
            <w:r w:rsidR="00A20CB4" w:rsidRPr="00EE7951">
              <w:rPr>
                <w:rFonts w:ascii="Arial" w:hAnsi="Arial" w:cs="Arial"/>
              </w:rPr>
              <w:t xml:space="preserve"> (medelius), nurodytais atstumais arba visame plote pašalina stelbiančią augmeniją, sudarant paliekamiems medžiams optimalias augimo sąlygas</w:t>
            </w:r>
            <w:r w:rsidR="00A20CB4">
              <w:rPr>
                <w:rFonts w:ascii="Arial" w:hAnsi="Arial" w:cs="Arial"/>
              </w:rPr>
              <w:t xml:space="preserve">, </w:t>
            </w:r>
            <w:r w:rsidR="00A20CB4" w:rsidRPr="00C35A1F">
              <w:rPr>
                <w:rFonts w:ascii="Arial" w:hAnsi="Arial" w:cs="Arial"/>
              </w:rPr>
              <w:t>nepažei</w:t>
            </w:r>
            <w:r w:rsidR="00A20CB4">
              <w:rPr>
                <w:rFonts w:ascii="Arial" w:hAnsi="Arial" w:cs="Arial"/>
              </w:rPr>
              <w:t>džiant</w:t>
            </w:r>
            <w:r w:rsidR="00A20CB4" w:rsidRPr="00C35A1F">
              <w:rPr>
                <w:rFonts w:ascii="Arial" w:hAnsi="Arial" w:cs="Arial"/>
              </w:rPr>
              <w:t xml:space="preserve"> pasodintų  sodinukų ar perspektyvių </w:t>
            </w:r>
            <w:proofErr w:type="spellStart"/>
            <w:r w:rsidR="00A20CB4" w:rsidRPr="00C35A1F">
              <w:rPr>
                <w:rFonts w:ascii="Arial" w:hAnsi="Arial" w:cs="Arial"/>
              </w:rPr>
              <w:t>savaiminukų</w:t>
            </w:r>
            <w:proofErr w:type="spellEnd"/>
            <w:r w:rsidR="00A20CB4" w:rsidRPr="00C35A1F">
              <w:rPr>
                <w:rFonts w:ascii="Arial" w:hAnsi="Arial" w:cs="Arial"/>
              </w:rPr>
              <w:t>, neužv</w:t>
            </w:r>
            <w:r w:rsidR="00A20CB4">
              <w:rPr>
                <w:rFonts w:ascii="Arial" w:hAnsi="Arial" w:cs="Arial"/>
              </w:rPr>
              <w:t>erčiant</w:t>
            </w:r>
            <w:r w:rsidR="00A20CB4" w:rsidRPr="00C35A1F">
              <w:rPr>
                <w:rFonts w:ascii="Arial" w:hAnsi="Arial" w:cs="Arial"/>
              </w:rPr>
              <w:t xml:space="preserve"> jų   pašalinta augmenija</w:t>
            </w:r>
            <w:r w:rsidR="00A20CB4">
              <w:rPr>
                <w:rFonts w:ascii="Arial" w:hAnsi="Arial" w:cs="Arial"/>
              </w:rPr>
              <w:t xml:space="preserve">. </w:t>
            </w:r>
            <w:r>
              <w:rPr>
                <w:rFonts w:ascii="Arial" w:hAnsi="Arial" w:cs="Arial"/>
              </w:rPr>
              <w:t xml:space="preserve">Paslaugos </w:t>
            </w:r>
            <w:r w:rsidR="00A20CB4" w:rsidRPr="003C5873">
              <w:rPr>
                <w:rFonts w:ascii="Arial" w:hAnsi="Arial" w:cs="Arial"/>
              </w:rPr>
              <w:t xml:space="preserve"> atliekam</w:t>
            </w:r>
            <w:r>
              <w:rPr>
                <w:rFonts w:ascii="Arial" w:hAnsi="Arial" w:cs="Arial"/>
              </w:rPr>
              <w:t>os</w:t>
            </w:r>
            <w:r w:rsidR="00A20CB4" w:rsidRPr="003C5873">
              <w:rPr>
                <w:rFonts w:ascii="Arial" w:hAnsi="Arial" w:cs="Arial"/>
              </w:rPr>
              <w:t xml:space="preserve"> pagal Šalių suderintą miškininkystės  paslaugų teikimo grafiką.</w:t>
            </w:r>
          </w:p>
          <w:p w14:paraId="5B9ADDC8" w14:textId="77777777" w:rsidR="00A20CB4" w:rsidRPr="00EE7951" w:rsidRDefault="00A20CB4" w:rsidP="00A20CB4">
            <w:pPr>
              <w:jc w:val="both"/>
              <w:rPr>
                <w:rFonts w:ascii="Arial" w:hAnsi="Arial" w:cs="Arial"/>
              </w:rPr>
            </w:pPr>
            <w:r w:rsidRPr="00EE7951">
              <w:rPr>
                <w:rFonts w:ascii="Arial" w:hAnsi="Arial" w:cs="Arial"/>
              </w:rPr>
              <w:t>Suteiktų paslaugų kiekio apskaitos vnt. - ha.</w:t>
            </w:r>
          </w:p>
        </w:tc>
      </w:tr>
      <w:tr w:rsidR="00A20CB4" w:rsidRPr="00EE7951" w14:paraId="05073B49" w14:textId="77777777" w:rsidTr="005646C3">
        <w:tc>
          <w:tcPr>
            <w:tcW w:w="851" w:type="dxa"/>
          </w:tcPr>
          <w:p w14:paraId="7AABC7FC" w14:textId="76F26E2C" w:rsidR="00A20CB4" w:rsidRPr="00EE7951" w:rsidRDefault="00327AAB" w:rsidP="00A20CB4">
            <w:pPr>
              <w:rPr>
                <w:rFonts w:ascii="Arial" w:hAnsi="Arial" w:cs="Arial"/>
              </w:rPr>
            </w:pPr>
            <w:r>
              <w:rPr>
                <w:rFonts w:ascii="Arial" w:hAnsi="Arial" w:cs="Arial"/>
              </w:rPr>
              <w:t>6.</w:t>
            </w:r>
          </w:p>
        </w:tc>
        <w:tc>
          <w:tcPr>
            <w:tcW w:w="2977" w:type="dxa"/>
            <w:tcBorders>
              <w:top w:val="single" w:sz="4" w:space="0" w:color="auto"/>
              <w:left w:val="single" w:sz="4" w:space="0" w:color="auto"/>
              <w:bottom w:val="single" w:sz="4" w:space="0" w:color="auto"/>
              <w:right w:val="single" w:sz="4" w:space="0" w:color="auto"/>
            </w:tcBorders>
          </w:tcPr>
          <w:p w14:paraId="2B23FE6B" w14:textId="77777777" w:rsidR="00A20CB4" w:rsidRPr="00EE7951" w:rsidRDefault="00A20CB4" w:rsidP="00A20CB4">
            <w:pPr>
              <w:jc w:val="both"/>
              <w:rPr>
                <w:rFonts w:ascii="Arial" w:hAnsi="Arial" w:cs="Arial"/>
              </w:rPr>
            </w:pPr>
            <w:r w:rsidRPr="00EE7951">
              <w:rPr>
                <w:rFonts w:ascii="Arial" w:hAnsi="Arial" w:cs="Arial"/>
              </w:rPr>
              <w:t>Jaunuolynų ugdymas ir retinimo kirtimai, negaminant likvidinės medienos</w:t>
            </w:r>
          </w:p>
        </w:tc>
        <w:tc>
          <w:tcPr>
            <w:tcW w:w="11907" w:type="dxa"/>
            <w:tcBorders>
              <w:top w:val="single" w:sz="4" w:space="0" w:color="auto"/>
              <w:left w:val="single" w:sz="4" w:space="0" w:color="auto"/>
              <w:bottom w:val="single" w:sz="4" w:space="0" w:color="auto"/>
              <w:right w:val="single" w:sz="4" w:space="0" w:color="auto"/>
            </w:tcBorders>
          </w:tcPr>
          <w:p w14:paraId="1EE409B1" w14:textId="3A48260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Tie</w:t>
            </w:r>
            <w:r w:rsidRPr="00EE7951">
              <w:rPr>
                <w:rFonts w:ascii="Arial" w:hAnsi="Arial" w:cs="Arial"/>
              </w:rPr>
              <w:t>kėjui rašytinį miško sklypų, kuriuose bus vykdomas jaunuolynų ugdymas, sąrašą su nurodytais plotais</w:t>
            </w:r>
            <w:r>
              <w:rPr>
                <w:rFonts w:ascii="Arial" w:hAnsi="Arial" w:cs="Arial"/>
              </w:rPr>
              <w:t>.</w:t>
            </w:r>
            <w:r>
              <w:t xml:space="preserve"> </w:t>
            </w:r>
            <w:r w:rsidRPr="0093051D">
              <w:rPr>
                <w:rFonts w:ascii="Arial" w:hAnsi="Arial" w:cs="Arial"/>
              </w:rPr>
              <w:t xml:space="preserve">Prieš </w:t>
            </w:r>
            <w:r w:rsidR="008E00F2">
              <w:rPr>
                <w:rFonts w:ascii="Arial" w:hAnsi="Arial" w:cs="Arial"/>
              </w:rPr>
              <w:t xml:space="preserve">paslaugų teikimo </w:t>
            </w:r>
            <w:r w:rsidRPr="0093051D">
              <w:rPr>
                <w:rFonts w:ascii="Arial" w:hAnsi="Arial" w:cs="Arial"/>
              </w:rPr>
              <w:t xml:space="preserve">pradžią </w:t>
            </w:r>
            <w:r w:rsidR="008E00F2">
              <w:rPr>
                <w:rFonts w:ascii="Arial" w:hAnsi="Arial" w:cs="Arial"/>
              </w:rPr>
              <w:t>Tie</w:t>
            </w:r>
            <w:r w:rsidRPr="0093051D">
              <w:rPr>
                <w:rFonts w:ascii="Arial" w:hAnsi="Arial" w:cs="Arial"/>
              </w:rPr>
              <w:t xml:space="preserve">kėjui parodo natūroje miško sklypų, kuriuose bus vykdomas jaunuolynų ugdymas  ribas, </w:t>
            </w:r>
            <w:r w:rsidRPr="00E142F0">
              <w:rPr>
                <w:rFonts w:ascii="Arial" w:hAnsi="Arial" w:cs="Arial"/>
              </w:rPr>
              <w:t xml:space="preserve">nurodo </w:t>
            </w:r>
            <w:r>
              <w:rPr>
                <w:rFonts w:ascii="Arial" w:hAnsi="Arial" w:cs="Arial"/>
              </w:rPr>
              <w:t>ugdomame</w:t>
            </w:r>
            <w:r w:rsidRPr="00E142F0">
              <w:rPr>
                <w:rFonts w:ascii="Arial" w:hAnsi="Arial" w:cs="Arial"/>
              </w:rPr>
              <w:t xml:space="preserve"> plote augančių tikslinių medžių rūšinę sudėtį,</w:t>
            </w:r>
            <w:r>
              <w:rPr>
                <w:rFonts w:ascii="Arial" w:hAnsi="Arial" w:cs="Arial"/>
              </w:rPr>
              <w:t xml:space="preserve"> </w:t>
            </w:r>
            <w:r w:rsidRPr="0093051D">
              <w:rPr>
                <w:rFonts w:ascii="Arial" w:hAnsi="Arial" w:cs="Arial"/>
              </w:rPr>
              <w:t>informuoja apie</w:t>
            </w:r>
            <w:r w:rsidR="008E00F2">
              <w:rPr>
                <w:rFonts w:ascii="Arial" w:hAnsi="Arial" w:cs="Arial"/>
              </w:rPr>
              <w:t xml:space="preserve"> paslaugoms</w:t>
            </w:r>
            <w:r w:rsidRPr="0093051D">
              <w:rPr>
                <w:rFonts w:ascii="Arial" w:hAnsi="Arial" w:cs="Arial"/>
              </w:rPr>
              <w:t xml:space="preserve"> taikomą įkainį. </w:t>
            </w:r>
            <w:r w:rsidRPr="00EE7951">
              <w:rPr>
                <w:rFonts w:ascii="Arial" w:hAnsi="Arial" w:cs="Arial"/>
              </w:rPr>
              <w:t xml:space="preserve"> </w:t>
            </w:r>
          </w:p>
          <w:p w14:paraId="2D549555" w14:textId="4C0AEC8F"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 xml:space="preserve">nurodytuose miško sklypuose, savo įrankiais ir priemonėmis, iškerta tikslinių ir projektuotų rūšių medžius stelbiančią augmeniją, sudarant pagrindinių rūšių medžiams optimalias augimo sąlygas. </w:t>
            </w:r>
          </w:p>
          <w:p w14:paraId="20F1A30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Jaunuolynų ugdymo ir  retinimo kirtimų, negaminant likvidinės medienos, metu iškertami:</w:t>
            </w:r>
          </w:p>
          <w:p w14:paraId="7108833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 invazinių rūšių medžiai ir krūmai;</w:t>
            </w:r>
          </w:p>
          <w:p w14:paraId="6E9E7A8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 visų medžių rūšių džiūstantys, pažeisti grybinių ligų, kenkėjų, žvėrių, mechaniškai pažeisti, taip pat vėjo ar sniego išversti, nulaužti ir nulenkti medžiai;</w:t>
            </w:r>
          </w:p>
          <w:p w14:paraId="50CF1A4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 medžiai ir krūmai, trukdantys geriausiems ir pagalbiniams medžiams augti, formuoti normalias lajas – daugiausia tai stelbiantys ir čaižantys tikslinių rūšių medžius minkštieji lapuočiai;</w:t>
            </w:r>
          </w:p>
          <w:p w14:paraId="3431020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 kreivi, su dviem ir daugiau viršūnių, nenormaliai stipriai išsivystę arba atsilikę augimu medžiai, jeigu jie nenaudingi kitais atžvilgiais;</w:t>
            </w:r>
          </w:p>
          <w:p w14:paraId="572751E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5. gerai augantys ir geros kokybės tikslinių rūšių medžiai, jeigu būtina išretinti tankiai augančias medžių grupes.</w:t>
            </w:r>
          </w:p>
          <w:p w14:paraId="1A7F08A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Jaunuolyno ugdymui priskiriamas trako iškirtimas ir pomiškio ugdymas.</w:t>
            </w:r>
          </w:p>
          <w:p w14:paraId="167CC04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Nukirsti medžiai ir krūmai turi būti paguldyti ant žemės tarp paliktų augti medžių arba, esant poreikiui sukrauti į valksmas, volus ar krūvas. Po kirtimo negali likti nupjautų medžių ir krūmų įkibusių ir / ar atsirėmusių į paliekamus medžius.</w:t>
            </w:r>
          </w:p>
          <w:p w14:paraId="4AE9E938" w14:textId="5321754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Nukirstus medžius kraunat į valksmus, </w:t>
            </w:r>
            <w:r w:rsidR="008E00F2">
              <w:rPr>
                <w:rFonts w:ascii="Arial" w:hAnsi="Arial" w:cs="Arial"/>
              </w:rPr>
              <w:t xml:space="preserve">Tiekėjas </w:t>
            </w:r>
            <w:r w:rsidRPr="00EE7951">
              <w:rPr>
                <w:rFonts w:ascii="Arial" w:hAnsi="Arial" w:cs="Arial"/>
              </w:rPr>
              <w:t xml:space="preserve">yra atsakingas už paliekamą po kirtimo bei išvežimo vidutinį valksmų plotį, kuris negali būti didesnis už nurodytą Miško kirtimo taisyklėse, patvirtintose Lietuvos Respublikos aplinkos ministro 2010 m. sausio 27 d. įsakymu Nr. D1-79 „Dėl </w:t>
            </w:r>
            <w:r w:rsidR="00144BB3">
              <w:rPr>
                <w:rFonts w:ascii="Arial" w:hAnsi="Arial" w:cs="Arial"/>
              </w:rPr>
              <w:t>M</w:t>
            </w:r>
            <w:r w:rsidRPr="00EE7951">
              <w:rPr>
                <w:rFonts w:ascii="Arial" w:hAnsi="Arial" w:cs="Arial"/>
              </w:rPr>
              <w:t>iško kirtimo taisyklių patvirtinimo“.</w:t>
            </w:r>
          </w:p>
          <w:p w14:paraId="0AA4D95F" w14:textId="459C92E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 xml:space="preserve">Po jaunuolynų ugdymo kirtimų liekantis medžių kiekis turi atitikti Miško kirtimo taisyklėse, patvirtintose Lietuvos Respublikos aplinkos ministro 2010 m. sausio 27 d. įsakymu Nr. D1-79 „Dėl </w:t>
            </w:r>
            <w:r w:rsidR="00144BB3">
              <w:rPr>
                <w:rFonts w:ascii="Arial" w:hAnsi="Arial" w:cs="Arial"/>
              </w:rPr>
              <w:t>M</w:t>
            </w:r>
            <w:r w:rsidRPr="00EE7951">
              <w:rPr>
                <w:rFonts w:ascii="Arial" w:hAnsi="Arial" w:cs="Arial"/>
              </w:rPr>
              <w:t>iško kirtimo taisyklių patvirtinimo“,  nustatytus normatyvus.</w:t>
            </w:r>
          </w:p>
          <w:p w14:paraId="7133C4AF"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Medynuose jaunuolynų ugdymo kirtimais ir retinimo kirtimais, negaminant likvidinės medienos, pažeistų medžių turi būti ne daugiau kaip 2 proc. Medžiai, kirstini pagal Miško sanitarinės apsaugos taisyklių reikalavimus, turi būti iškirsti.</w:t>
            </w:r>
          </w:p>
          <w:p w14:paraId="6A0D70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Kelmų aukštis, matuojant nuo šaknies kaklelio, turi būti ne didesnis kaip 10 cm.</w:t>
            </w:r>
          </w:p>
          <w:p w14:paraId="2092591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Negali būti palikta žalių spygliuočių kirtimo atliekų su žieve, kurių skersmuo storiausioje dalyje didesnis kaip 8 cm ir ilgesnių kaip 1 m.</w:t>
            </w:r>
          </w:p>
          <w:p w14:paraId="29713B79" w14:textId="22BBD87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IVA grupės miškuose ir miškuose, kuriems netaikomi Miško kirtimo taisyklių, patvirtintų Lietuvos Respublikos aplinkos ministro 2010 m. sausio 27 d. įsakymu Nr. D1-79 „Dėl </w:t>
            </w:r>
            <w:r w:rsidR="00144BB3">
              <w:rPr>
                <w:rFonts w:ascii="Arial" w:hAnsi="Arial" w:cs="Arial"/>
              </w:rPr>
              <w:t>M</w:t>
            </w:r>
            <w:r w:rsidRPr="00EE7951">
              <w:rPr>
                <w:rFonts w:ascii="Arial" w:hAnsi="Arial" w:cs="Arial"/>
              </w:rPr>
              <w:t>iško kirtimo taisyklių patvirtinimo“, 74 punkto reikalavimai, jaunuolynų ugdymo kirtimai, medienos ištraukimas draudžiami nuo balandžio 1 d. iki birželio 1 d.</w:t>
            </w:r>
          </w:p>
          <w:p w14:paraId="7803628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II miškų grupei priskirtuose miškuose ir III grupės miškuose, esančiuose saugomose teritorijose, kurios įsteigtos ir registruotos Saugomų teritorijų valstybės kadastre Saugomų teritorijų įstatymo nustatyta tvarka, ir IV miškų grupės miškuose, esančiuose nacionaliniuose parkuose, ugdomieji miško kirtimai ir medienos ištraukimas draudžiami nuo kovo 15 d. iki rugpjūčio 1 d., jei saugomai teritorijai kitais teisės aktais nenustatyta kitaip.</w:t>
            </w:r>
          </w:p>
          <w:p w14:paraId="34E8B402" w14:textId="1424499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Konkretiems kirtimams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5E4E831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 Suteiktų paslaugų  kiekio apskaitos vnt. - ha.</w:t>
            </w:r>
          </w:p>
        </w:tc>
      </w:tr>
      <w:tr w:rsidR="00A20CB4" w:rsidRPr="00EE7951" w14:paraId="504B4438" w14:textId="77777777" w:rsidTr="005646C3">
        <w:tc>
          <w:tcPr>
            <w:tcW w:w="851" w:type="dxa"/>
          </w:tcPr>
          <w:p w14:paraId="017A08A9"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.1.</w:t>
            </w:r>
          </w:p>
        </w:tc>
        <w:tc>
          <w:tcPr>
            <w:tcW w:w="2977" w:type="dxa"/>
            <w:tcBorders>
              <w:top w:val="single" w:sz="4" w:space="0" w:color="auto"/>
              <w:left w:val="single" w:sz="4" w:space="0" w:color="auto"/>
              <w:bottom w:val="single" w:sz="4" w:space="0" w:color="auto"/>
              <w:right w:val="single" w:sz="4" w:space="0" w:color="auto"/>
            </w:tcBorders>
          </w:tcPr>
          <w:p w14:paraId="41AAE428" w14:textId="77777777" w:rsidR="00A20CB4" w:rsidRPr="00EE7951" w:rsidRDefault="00A20CB4" w:rsidP="00A20CB4">
            <w:pPr>
              <w:jc w:val="both"/>
              <w:rPr>
                <w:rFonts w:ascii="Arial" w:hAnsi="Arial" w:cs="Arial"/>
              </w:rPr>
            </w:pPr>
            <w:r w:rsidRPr="00EE7951">
              <w:rPr>
                <w:rFonts w:ascii="Arial" w:hAnsi="Arial" w:cs="Arial"/>
              </w:rPr>
              <w:t xml:space="preserve"> 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daromos žalos, tepant  </w:t>
            </w:r>
            <w:r>
              <w:rPr>
                <w:rFonts w:ascii="Arial" w:hAnsi="Arial" w:cs="Arial"/>
              </w:rPr>
              <w:t xml:space="preserve">medžių ūglius </w:t>
            </w:r>
            <w:proofErr w:type="spellStart"/>
            <w:r w:rsidRPr="00EE7951">
              <w:rPr>
                <w:rFonts w:ascii="Arial" w:hAnsi="Arial" w:cs="Arial"/>
              </w:rPr>
              <w:t>repelent</w:t>
            </w:r>
            <w:r>
              <w:rPr>
                <w:rFonts w:ascii="Arial" w:hAnsi="Arial" w:cs="Arial"/>
              </w:rPr>
              <w:t>ais</w:t>
            </w:r>
            <w:proofErr w:type="spellEnd"/>
          </w:p>
        </w:tc>
        <w:tc>
          <w:tcPr>
            <w:tcW w:w="11907" w:type="dxa"/>
            <w:tcBorders>
              <w:top w:val="single" w:sz="4" w:space="0" w:color="auto"/>
              <w:left w:val="single" w:sz="4" w:space="0" w:color="auto"/>
              <w:bottom w:val="single" w:sz="4" w:space="0" w:color="auto"/>
              <w:right w:val="single" w:sz="4" w:space="0" w:color="auto"/>
            </w:tcBorders>
          </w:tcPr>
          <w:p w14:paraId="53FFA52D" w14:textId="3A5D9AD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Pirkėjas</w:t>
            </w:r>
            <w:r w:rsidRPr="00EE7951">
              <w:rPr>
                <w:rFonts w:ascii="Arial" w:hAnsi="Arial" w:cs="Arial"/>
              </w:rPr>
              <w:t xml:space="preserve"> pateikia </w:t>
            </w:r>
            <w:r w:rsidR="008E00F2">
              <w:rPr>
                <w:rFonts w:ascii="Arial" w:hAnsi="Arial" w:cs="Arial"/>
              </w:rPr>
              <w:t>Tie</w:t>
            </w:r>
            <w:r w:rsidRPr="00EE7951">
              <w:rPr>
                <w:rFonts w:ascii="Arial" w:hAnsi="Arial" w:cs="Arial"/>
              </w:rPr>
              <w:t xml:space="preserve">kėjui 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rsidRPr="00EE7951">
              <w:rPr>
                <w:rFonts w:ascii="Arial" w:hAnsi="Arial" w:cs="Arial"/>
              </w:rPr>
              <w:t xml:space="preserve"> </w:t>
            </w:r>
            <w:r w:rsidRPr="004D2287">
              <w:rPr>
                <w:rFonts w:ascii="Arial" w:hAnsi="Arial" w:cs="Arial"/>
              </w:rPr>
              <w:t xml:space="preserve">Prieš </w:t>
            </w:r>
            <w:r w:rsidR="008E00F2">
              <w:rPr>
                <w:rFonts w:ascii="Arial" w:hAnsi="Arial" w:cs="Arial"/>
              </w:rPr>
              <w:t xml:space="preserve">paslaugų teikimo  </w:t>
            </w:r>
            <w:r w:rsidRPr="004D2287">
              <w:rPr>
                <w:rFonts w:ascii="Arial" w:hAnsi="Arial" w:cs="Arial"/>
              </w:rPr>
              <w:t xml:space="preserve"> pradžią </w:t>
            </w:r>
            <w:r w:rsidR="008E00F2">
              <w:rPr>
                <w:rFonts w:ascii="Arial" w:hAnsi="Arial" w:cs="Arial"/>
              </w:rPr>
              <w:t>Tie</w:t>
            </w:r>
            <w:r w:rsidRPr="004D2287">
              <w:rPr>
                <w:rFonts w:ascii="Arial" w:hAnsi="Arial" w:cs="Arial"/>
              </w:rPr>
              <w:t xml:space="preserve">kėjui parodo natūroje miško sklypų, kuriuose bus vykdoma želdinių, </w:t>
            </w:r>
            <w:proofErr w:type="spellStart"/>
            <w:r w:rsidRPr="004D2287">
              <w:rPr>
                <w:rFonts w:ascii="Arial" w:hAnsi="Arial" w:cs="Arial"/>
              </w:rPr>
              <w:t>žėlinių</w:t>
            </w:r>
            <w:proofErr w:type="spellEnd"/>
            <w:r w:rsidRPr="004D2287">
              <w:rPr>
                <w:rFonts w:ascii="Arial" w:hAnsi="Arial" w:cs="Arial"/>
              </w:rPr>
              <w:t xml:space="preserve"> apsauga, ribas, informuoja apie </w:t>
            </w:r>
            <w:r w:rsidR="008E00F2">
              <w:rPr>
                <w:rFonts w:ascii="Arial" w:hAnsi="Arial" w:cs="Arial"/>
              </w:rPr>
              <w:t xml:space="preserve">paslaugoms </w:t>
            </w:r>
            <w:r w:rsidRPr="004D2287">
              <w:rPr>
                <w:rFonts w:ascii="Arial" w:hAnsi="Arial" w:cs="Arial"/>
              </w:rPr>
              <w:t>taikomą įkainį</w:t>
            </w:r>
            <w:r>
              <w:rPr>
                <w:rFonts w:ascii="Arial" w:hAnsi="Arial" w:cs="Arial"/>
              </w:rPr>
              <w:t>, nurodo preliminarų apsaugomų medelių skaičių.</w:t>
            </w:r>
            <w:r w:rsidRPr="004D2287">
              <w:rPr>
                <w:rFonts w:ascii="Arial" w:hAnsi="Arial" w:cs="Arial"/>
              </w:rPr>
              <w:t xml:space="preserve"> </w:t>
            </w:r>
            <w:proofErr w:type="spellStart"/>
            <w:r>
              <w:rPr>
                <w:rFonts w:ascii="Arial" w:hAnsi="Arial" w:cs="Arial"/>
              </w:rPr>
              <w:t>Repelentai</w:t>
            </w:r>
            <w:proofErr w:type="spellEnd"/>
            <w:r>
              <w:rPr>
                <w:rFonts w:ascii="Arial" w:hAnsi="Arial" w:cs="Arial"/>
              </w:rPr>
              <w:t xml:space="preserve"> tepami pasibaigus medžių ūglių vegetacijai, paprastai nuo einamųjų metų rugsėjo mėnesio,</w:t>
            </w:r>
            <w:r>
              <w:t xml:space="preserve"> </w:t>
            </w:r>
            <w:r w:rsidRPr="00FC122C">
              <w:rPr>
                <w:rFonts w:ascii="Arial" w:hAnsi="Arial" w:cs="Arial"/>
              </w:rPr>
              <w:t>pagal Šalių suderintą miškininkystės  paslaugų teikimo grafiką.</w:t>
            </w:r>
          </w:p>
          <w:p w14:paraId="1170A211" w14:textId="120897D2" w:rsidR="00A20CB4" w:rsidRDefault="00A20CB4" w:rsidP="00A20CB4">
            <w:pPr>
              <w:tabs>
                <w:tab w:val="left" w:pos="993"/>
              </w:tabs>
              <w:spacing w:line="256" w:lineRule="auto"/>
              <w:jc w:val="both"/>
              <w:rPr>
                <w:rFonts w:ascii="Arial" w:hAnsi="Arial" w:cs="Arial"/>
              </w:rPr>
            </w:pPr>
            <w:r w:rsidRPr="00EE7951">
              <w:rPr>
                <w:rFonts w:ascii="Arial" w:hAnsi="Arial" w:cs="Arial"/>
              </w:rPr>
              <w:t>Naudodamas</w:t>
            </w:r>
            <w:r w:rsidR="008E00F2" w:rsidRPr="00EE7951">
              <w:rPr>
                <w:rFonts w:ascii="Arial" w:hAnsi="Arial" w:cs="Arial"/>
              </w:rPr>
              <w:t xml:space="preserve"> </w:t>
            </w:r>
            <w:r w:rsidR="008E00F2">
              <w:rPr>
                <w:rFonts w:ascii="Arial" w:hAnsi="Arial" w:cs="Arial"/>
              </w:rPr>
              <w:t>Pirkėjo</w:t>
            </w:r>
            <w:r w:rsidRPr="00EE7951">
              <w:rPr>
                <w:rFonts w:ascii="Arial" w:hAnsi="Arial" w:cs="Arial"/>
              </w:rPr>
              <w:t xml:space="preserve"> pateiktus </w:t>
            </w:r>
            <w:proofErr w:type="spellStart"/>
            <w:r w:rsidRPr="00EE7951">
              <w:rPr>
                <w:rFonts w:ascii="Arial" w:hAnsi="Arial" w:cs="Arial"/>
              </w:rPr>
              <w:t>repelentus</w:t>
            </w:r>
            <w:proofErr w:type="spellEnd"/>
            <w:r w:rsidRPr="00EE7951">
              <w:rPr>
                <w:rFonts w:ascii="Arial" w:hAnsi="Arial" w:cs="Arial"/>
              </w:rPr>
              <w:t xml:space="preserve">, </w:t>
            </w:r>
            <w:r w:rsidR="008E00F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aptepa nurodytą kiekį pasodintų sodmenų ir savaiminės kilmės medelių. </w:t>
            </w:r>
          </w:p>
          <w:p w14:paraId="29061D2D" w14:textId="77777777" w:rsidR="00A20CB4" w:rsidRPr="00EE7951" w:rsidRDefault="00A20CB4" w:rsidP="00A20CB4">
            <w:pPr>
              <w:tabs>
                <w:tab w:val="left" w:pos="993"/>
              </w:tabs>
              <w:spacing w:line="256" w:lineRule="auto"/>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w:t>
            </w:r>
          </w:p>
          <w:p w14:paraId="6A9A0742" w14:textId="77777777" w:rsidR="00A20CB4" w:rsidRPr="00EE7951" w:rsidRDefault="00A20CB4" w:rsidP="00A20CB4">
            <w:pPr>
              <w:tabs>
                <w:tab w:val="left" w:pos="993"/>
              </w:tabs>
              <w:spacing w:line="256" w:lineRule="auto"/>
              <w:jc w:val="both"/>
              <w:rPr>
                <w:rFonts w:ascii="Arial" w:hAnsi="Arial" w:cs="Arial"/>
              </w:rPr>
            </w:pPr>
            <w:proofErr w:type="spellStart"/>
            <w:r w:rsidRPr="00EE7951">
              <w:rPr>
                <w:rFonts w:ascii="Arial" w:hAnsi="Arial" w:cs="Arial"/>
              </w:rPr>
              <w:t>Repelent</w:t>
            </w:r>
            <w:r>
              <w:rPr>
                <w:rFonts w:ascii="Arial" w:hAnsi="Arial" w:cs="Arial"/>
              </w:rPr>
              <w:t>o</w:t>
            </w:r>
            <w:proofErr w:type="spellEnd"/>
            <w:r w:rsidRPr="00EE7951">
              <w:rPr>
                <w:rFonts w:ascii="Arial" w:hAnsi="Arial" w:cs="Arial"/>
              </w:rPr>
              <w:t xml:space="preserve"> negalima tepti lietui lyjant, esant šalnoms, esant drėgniems tepamiems augalams. Tepimo metu oro temperatūra turi būti aukštesnė 0 ºC. Iki pradedant lyti nuteptas </w:t>
            </w:r>
            <w:proofErr w:type="spellStart"/>
            <w:r w:rsidRPr="00EE7951">
              <w:rPr>
                <w:rFonts w:ascii="Arial" w:hAnsi="Arial" w:cs="Arial"/>
              </w:rPr>
              <w:t>repelentas</w:t>
            </w:r>
            <w:proofErr w:type="spellEnd"/>
            <w:r w:rsidRPr="00EE7951">
              <w:rPr>
                <w:rFonts w:ascii="Arial" w:hAnsi="Arial" w:cs="Arial"/>
              </w:rPr>
              <w:t xml:space="preserve"> turi būti visiškai išdžiūvęs.</w:t>
            </w:r>
            <w:r>
              <w:rPr>
                <w:rFonts w:ascii="Arial" w:hAnsi="Arial" w:cs="Arial"/>
              </w:rPr>
              <w:t xml:space="preserve"> </w:t>
            </w: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r>
              <w:rPr>
                <w:rFonts w:ascii="Arial" w:hAnsi="Arial" w:cs="Arial"/>
              </w:rPr>
              <w:t xml:space="preserve"> </w:t>
            </w:r>
          </w:p>
          <w:p w14:paraId="32156CDB" w14:textId="77777777" w:rsidR="00A20CB4" w:rsidRPr="00EE7951" w:rsidRDefault="00A20CB4" w:rsidP="00A20CB4">
            <w:pPr>
              <w:tabs>
                <w:tab w:val="left" w:pos="993"/>
              </w:tabs>
              <w:spacing w:line="256" w:lineRule="auto"/>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tepamas naudojant gumines, atsparias cheminėms medžiagoms, pirštines. Tepama ranka apimant norimą apsaugoti viršūninį ūglį ir tepant iš apačios į viršų. </w:t>
            </w:r>
            <w:proofErr w:type="spellStart"/>
            <w:r w:rsidRPr="00EE7951">
              <w:rPr>
                <w:rFonts w:ascii="Arial" w:hAnsi="Arial" w:cs="Arial"/>
              </w:rPr>
              <w:t>Repelentu</w:t>
            </w:r>
            <w:proofErr w:type="spellEnd"/>
            <w:r w:rsidRPr="00EE7951">
              <w:rPr>
                <w:rFonts w:ascii="Arial" w:hAnsi="Arial" w:cs="Arial"/>
              </w:rPr>
              <w:t xml:space="preserve"> reikia aptepti 5 – 10 cm viršūninio ir/ar pirmosios </w:t>
            </w:r>
            <w:proofErr w:type="spellStart"/>
            <w:r w:rsidRPr="00EE7951">
              <w:rPr>
                <w:rFonts w:ascii="Arial" w:hAnsi="Arial" w:cs="Arial"/>
              </w:rPr>
              <w:t>menturės</w:t>
            </w:r>
            <w:proofErr w:type="spellEnd"/>
            <w:r w:rsidRPr="00EE7951">
              <w:rPr>
                <w:rFonts w:ascii="Arial" w:hAnsi="Arial" w:cs="Arial"/>
              </w:rPr>
              <w:t xml:space="preserve"> (pušies) ūglio, tuo pačiu aptepant viršūninį pumpurą.</w:t>
            </w:r>
          </w:p>
          <w:p w14:paraId="7AFDED63"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w:t>
            </w:r>
          </w:p>
          <w:p w14:paraId="7A88FB61" w14:textId="468BAD56"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w:t>
            </w:r>
            <w:r w:rsidR="008E00F2" w:rsidRPr="00EE7951">
              <w:rPr>
                <w:rFonts w:ascii="Arial" w:hAnsi="Arial" w:cs="Arial"/>
              </w:rPr>
              <w:t xml:space="preserve"> </w:t>
            </w:r>
            <w:r w:rsidR="008E00F2">
              <w:rPr>
                <w:rFonts w:ascii="Arial" w:hAnsi="Arial" w:cs="Arial"/>
              </w:rPr>
              <w:t>Pirkėjui</w:t>
            </w:r>
            <w:r w:rsidRPr="00EE7951">
              <w:rPr>
                <w:rFonts w:ascii="Arial" w:hAnsi="Arial" w:cs="Arial"/>
              </w:rPr>
              <w:t>.</w:t>
            </w:r>
          </w:p>
          <w:p w14:paraId="7420A15C" w14:textId="5D8D564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tepimo atveju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22DB40A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pasodintų sodmenų ir savaiminės kilmės medelių.</w:t>
            </w:r>
          </w:p>
        </w:tc>
      </w:tr>
      <w:tr w:rsidR="00A20CB4" w:rsidRPr="00EE7951" w14:paraId="50266076" w14:textId="77777777" w:rsidTr="005646C3">
        <w:tc>
          <w:tcPr>
            <w:tcW w:w="851" w:type="dxa"/>
          </w:tcPr>
          <w:p w14:paraId="7284E91D"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.2.</w:t>
            </w:r>
          </w:p>
        </w:tc>
        <w:tc>
          <w:tcPr>
            <w:tcW w:w="2977" w:type="dxa"/>
            <w:tcBorders>
              <w:top w:val="single" w:sz="4" w:space="0" w:color="auto"/>
              <w:left w:val="single" w:sz="4" w:space="0" w:color="auto"/>
              <w:bottom w:val="single" w:sz="4" w:space="0" w:color="auto"/>
              <w:right w:val="single" w:sz="4" w:space="0" w:color="auto"/>
            </w:tcBorders>
          </w:tcPr>
          <w:p w14:paraId="6FEFF664"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w:t>
            </w:r>
            <w:r w:rsidRPr="00EE7951">
              <w:rPr>
                <w:rFonts w:ascii="Arial" w:hAnsi="Arial" w:cs="Arial"/>
              </w:rPr>
              <w:lastRenderedPageBreak/>
              <w:t xml:space="preserve">daromos žalos, purškiant </w:t>
            </w:r>
            <w:r w:rsidRPr="0040043E">
              <w:rPr>
                <w:rFonts w:ascii="Arial" w:hAnsi="Arial" w:cs="Arial"/>
              </w:rPr>
              <w:t xml:space="preserve">medžių ūglius </w:t>
            </w:r>
            <w:proofErr w:type="spellStart"/>
            <w:r w:rsidRPr="0040043E">
              <w:rPr>
                <w:rFonts w:ascii="Arial" w:hAnsi="Arial" w:cs="Arial"/>
              </w:rPr>
              <w:t>repelentais</w:t>
            </w:r>
            <w:proofErr w:type="spellEnd"/>
          </w:p>
        </w:tc>
        <w:tc>
          <w:tcPr>
            <w:tcW w:w="11907" w:type="dxa"/>
            <w:tcBorders>
              <w:top w:val="single" w:sz="4" w:space="0" w:color="auto"/>
              <w:left w:val="single" w:sz="4" w:space="0" w:color="auto"/>
              <w:bottom w:val="single" w:sz="4" w:space="0" w:color="auto"/>
              <w:right w:val="single" w:sz="4" w:space="0" w:color="auto"/>
            </w:tcBorders>
          </w:tcPr>
          <w:p w14:paraId="63CC5A14" w14:textId="0B6D45AF" w:rsidR="00A20CB4" w:rsidRPr="00EE7951" w:rsidRDefault="00A20CB4" w:rsidP="00A20CB4">
            <w:pPr>
              <w:jc w:val="both"/>
              <w:rPr>
                <w:rFonts w:ascii="Arial" w:hAnsi="Arial" w:cs="Arial"/>
              </w:rPr>
            </w:pPr>
            <w:r w:rsidRPr="00EE7951">
              <w:rPr>
                <w:rFonts w:ascii="Arial" w:hAnsi="Arial" w:cs="Arial"/>
              </w:rPr>
              <w:lastRenderedPageBreak/>
              <w:t xml:space="preserve">Prieš pradedant vykdyti paslaugą </w:t>
            </w:r>
            <w:r w:rsidR="008E00F2">
              <w:rPr>
                <w:rFonts w:ascii="Arial" w:hAnsi="Arial" w:cs="Arial"/>
              </w:rPr>
              <w:t>Pirkėjas</w:t>
            </w:r>
            <w:r w:rsidRPr="00EE7951">
              <w:rPr>
                <w:rFonts w:ascii="Arial" w:hAnsi="Arial" w:cs="Arial"/>
              </w:rPr>
              <w:t xml:space="preserve"> pateikia </w:t>
            </w:r>
            <w:r w:rsidR="008E00F2">
              <w:rPr>
                <w:rFonts w:ascii="Arial" w:hAnsi="Arial" w:cs="Arial"/>
              </w:rPr>
              <w:t>Tie</w:t>
            </w:r>
            <w:r w:rsidRPr="00EE7951">
              <w:rPr>
                <w:rFonts w:ascii="Arial" w:hAnsi="Arial" w:cs="Arial"/>
              </w:rPr>
              <w:t xml:space="preserve">kėjui 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t xml:space="preserve"> </w:t>
            </w:r>
            <w:r w:rsidRPr="00083F77">
              <w:rPr>
                <w:rFonts w:ascii="Arial" w:hAnsi="Arial" w:cs="Arial"/>
              </w:rPr>
              <w:t xml:space="preserve">Prieš </w:t>
            </w:r>
            <w:r w:rsidR="008E00F2">
              <w:rPr>
                <w:rFonts w:ascii="Arial" w:hAnsi="Arial" w:cs="Arial"/>
              </w:rPr>
              <w:t xml:space="preserve">paslaugų teikimo </w:t>
            </w:r>
            <w:r w:rsidRPr="00083F77">
              <w:rPr>
                <w:rFonts w:ascii="Arial" w:hAnsi="Arial" w:cs="Arial"/>
              </w:rPr>
              <w:t xml:space="preserve"> pradžią </w:t>
            </w:r>
            <w:r w:rsidR="008E00F2">
              <w:rPr>
                <w:rFonts w:ascii="Arial" w:hAnsi="Arial" w:cs="Arial"/>
              </w:rPr>
              <w:t>Tie</w:t>
            </w:r>
            <w:r w:rsidRPr="00083F77">
              <w:rPr>
                <w:rFonts w:ascii="Arial" w:hAnsi="Arial" w:cs="Arial"/>
              </w:rPr>
              <w:t xml:space="preserve">kėjui parodo natūroje miško sklypų, kuriuose bus vykdoma želdinių, </w:t>
            </w:r>
            <w:proofErr w:type="spellStart"/>
            <w:r w:rsidRPr="00083F77">
              <w:rPr>
                <w:rFonts w:ascii="Arial" w:hAnsi="Arial" w:cs="Arial"/>
              </w:rPr>
              <w:t>žėlinių</w:t>
            </w:r>
            <w:proofErr w:type="spellEnd"/>
            <w:r w:rsidRPr="00083F77">
              <w:rPr>
                <w:rFonts w:ascii="Arial" w:hAnsi="Arial" w:cs="Arial"/>
              </w:rPr>
              <w:t xml:space="preserve"> apsauga, ribas, informuoja apie </w:t>
            </w:r>
            <w:r w:rsidR="008E00F2">
              <w:rPr>
                <w:rFonts w:ascii="Arial" w:hAnsi="Arial" w:cs="Arial"/>
              </w:rPr>
              <w:t xml:space="preserve">paslaugoms </w:t>
            </w:r>
            <w:r w:rsidRPr="00083F77">
              <w:rPr>
                <w:rFonts w:ascii="Arial" w:hAnsi="Arial" w:cs="Arial"/>
              </w:rPr>
              <w:t>taikomą įkainį</w:t>
            </w:r>
            <w:r>
              <w:rPr>
                <w:rFonts w:ascii="Arial" w:hAnsi="Arial" w:cs="Arial"/>
              </w:rPr>
              <w:t xml:space="preserve">, </w:t>
            </w:r>
            <w:r w:rsidRPr="00FA2A51">
              <w:rPr>
                <w:rFonts w:ascii="Arial" w:hAnsi="Arial" w:cs="Arial"/>
              </w:rPr>
              <w:t xml:space="preserve">nurodo preliminarų apsaugomų </w:t>
            </w:r>
            <w:r w:rsidRPr="00FA2A51">
              <w:rPr>
                <w:rFonts w:ascii="Arial" w:hAnsi="Arial" w:cs="Arial"/>
              </w:rPr>
              <w:lastRenderedPageBreak/>
              <w:t>medelių skaičių.</w:t>
            </w:r>
            <w:r w:rsidRPr="00083F77">
              <w:rPr>
                <w:rFonts w:ascii="Arial" w:hAnsi="Arial" w:cs="Arial"/>
              </w:rPr>
              <w:t xml:space="preserve"> </w:t>
            </w:r>
            <w:proofErr w:type="spellStart"/>
            <w:r w:rsidRPr="0082618D">
              <w:rPr>
                <w:rFonts w:ascii="Arial" w:hAnsi="Arial" w:cs="Arial"/>
              </w:rPr>
              <w:t>Repelentai</w:t>
            </w:r>
            <w:proofErr w:type="spellEnd"/>
            <w:r w:rsidRPr="0082618D">
              <w:rPr>
                <w:rFonts w:ascii="Arial" w:hAnsi="Arial" w:cs="Arial"/>
              </w:rPr>
              <w:t xml:space="preserve"> </w:t>
            </w:r>
            <w:r>
              <w:rPr>
                <w:rFonts w:ascii="Arial" w:hAnsi="Arial" w:cs="Arial"/>
              </w:rPr>
              <w:t>purškiami</w:t>
            </w:r>
            <w:r w:rsidRPr="0082618D">
              <w:rPr>
                <w:rFonts w:ascii="Arial" w:hAnsi="Arial" w:cs="Arial"/>
              </w:rPr>
              <w:t xml:space="preserve"> pasibaigus medžių ūglių vegetacijai, </w:t>
            </w:r>
            <w:r>
              <w:rPr>
                <w:rFonts w:ascii="Arial" w:hAnsi="Arial" w:cs="Arial"/>
              </w:rPr>
              <w:t xml:space="preserve">paprastai </w:t>
            </w:r>
            <w:r w:rsidRPr="0082618D">
              <w:rPr>
                <w:rFonts w:ascii="Arial" w:hAnsi="Arial" w:cs="Arial"/>
              </w:rPr>
              <w:t>nuo einamųjų metų rugsėjo mėnesio</w:t>
            </w:r>
            <w:r>
              <w:rPr>
                <w:rFonts w:ascii="Arial" w:hAnsi="Arial" w:cs="Arial"/>
              </w:rPr>
              <w:t>,</w:t>
            </w:r>
            <w:r>
              <w:t xml:space="preserve"> </w:t>
            </w:r>
            <w:r w:rsidRPr="00FC122C">
              <w:rPr>
                <w:rFonts w:ascii="Arial" w:hAnsi="Arial" w:cs="Arial"/>
              </w:rPr>
              <w:t>pagal Šalių suderintą miškininkystės  paslaugų teikimo grafiką.</w:t>
            </w:r>
            <w:r w:rsidRPr="00EE7951">
              <w:rPr>
                <w:rFonts w:ascii="Arial" w:hAnsi="Arial" w:cs="Arial"/>
              </w:rPr>
              <w:t xml:space="preserve"> </w:t>
            </w:r>
          </w:p>
          <w:p w14:paraId="31A8A5EE" w14:textId="46AB2DE8" w:rsidR="00A20CB4" w:rsidRDefault="00A20CB4" w:rsidP="00A20CB4">
            <w:pPr>
              <w:jc w:val="both"/>
              <w:rPr>
                <w:rFonts w:ascii="Arial" w:hAnsi="Arial" w:cs="Arial"/>
              </w:rPr>
            </w:pPr>
            <w:r w:rsidRPr="00EE7951">
              <w:rPr>
                <w:rFonts w:ascii="Arial" w:hAnsi="Arial" w:cs="Arial"/>
              </w:rPr>
              <w:t xml:space="preserve">Naudodamas </w:t>
            </w:r>
            <w:r w:rsidR="008E00F2">
              <w:rPr>
                <w:rFonts w:ascii="Arial" w:hAnsi="Arial" w:cs="Arial"/>
              </w:rPr>
              <w:t xml:space="preserve">Pirkėjo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xml:space="preserve">, </w:t>
            </w:r>
            <w:r w:rsidR="008E00F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apipurškia nurodytą kiekį pasodintų sodmenų ir savaiminės kilmės medelių. </w:t>
            </w:r>
          </w:p>
          <w:p w14:paraId="2DF26E2F"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4879C8EE"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purkšti lietui lyjant, esant šalnoms, esant drėgniems tepamiems augalams. Purškiant oro temperatūra turi būti ne žemesnė kaip  + 5 ºC ir ne aukštesnė kaip + 25 ºC. Iki pradedant lyti nupurkštas </w:t>
            </w:r>
            <w:proofErr w:type="spellStart"/>
            <w:r w:rsidRPr="00EE7951">
              <w:rPr>
                <w:rFonts w:ascii="Arial" w:hAnsi="Arial" w:cs="Arial"/>
              </w:rPr>
              <w:t>repelentas</w:t>
            </w:r>
            <w:proofErr w:type="spellEnd"/>
            <w:r w:rsidRPr="00EE7951">
              <w:rPr>
                <w:rFonts w:ascii="Arial" w:hAnsi="Arial" w:cs="Arial"/>
              </w:rPr>
              <w:t xml:space="preserve"> turi būti visiškai išdžiūvęs. </w:t>
            </w:r>
          </w:p>
          <w:p w14:paraId="031E33B9" w14:textId="77777777" w:rsidR="00A20CB4" w:rsidRPr="00EE7951" w:rsidRDefault="00A20CB4" w:rsidP="00A20CB4">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purškiamas naudojant nešiojamą purkštuvą. </w:t>
            </w:r>
            <w:proofErr w:type="spellStart"/>
            <w:r w:rsidRPr="00A24F7A">
              <w:rPr>
                <w:rFonts w:ascii="Arial" w:hAnsi="Arial" w:cs="Arial"/>
              </w:rPr>
              <w:t>Repelentu</w:t>
            </w:r>
            <w:proofErr w:type="spellEnd"/>
            <w:r w:rsidRPr="00A24F7A">
              <w:rPr>
                <w:rFonts w:ascii="Arial" w:hAnsi="Arial" w:cs="Arial"/>
              </w:rPr>
              <w:t xml:space="preserve"> reikia apipurkšti 5 – 10 cm viršūninio ir/ar pirmosios </w:t>
            </w:r>
            <w:proofErr w:type="spellStart"/>
            <w:r w:rsidRPr="00A24F7A">
              <w:rPr>
                <w:rFonts w:ascii="Arial" w:hAnsi="Arial" w:cs="Arial"/>
              </w:rPr>
              <w:t>menturės</w:t>
            </w:r>
            <w:proofErr w:type="spellEnd"/>
            <w:r w:rsidRPr="00A24F7A">
              <w:rPr>
                <w:rFonts w:ascii="Arial" w:hAnsi="Arial" w:cs="Arial"/>
              </w:rPr>
              <w:t xml:space="preserve"> (pušies) ūglio, tuo pačiu apipurškiant viršūninį pumpurą.</w:t>
            </w:r>
            <w:r w:rsidRPr="004E1CF7">
              <w:rPr>
                <w:rFonts w:ascii="Arial" w:hAnsi="Arial" w:cs="Arial"/>
              </w:rPr>
              <w:t> </w:t>
            </w:r>
          </w:p>
          <w:p w14:paraId="38B2EAD8" w14:textId="77777777" w:rsidR="00A20CB4" w:rsidRPr="00EE7951" w:rsidRDefault="00A20CB4" w:rsidP="00A20CB4">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42E82182" w14:textId="4A084130" w:rsidR="00A20CB4" w:rsidRPr="00EE7951" w:rsidRDefault="00A20CB4" w:rsidP="00A20CB4">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 </w:t>
            </w:r>
            <w:r w:rsidR="008E00F2">
              <w:rPr>
                <w:rFonts w:ascii="Arial" w:hAnsi="Arial" w:cs="Arial"/>
              </w:rPr>
              <w:t>Pirkėjui</w:t>
            </w:r>
            <w:r w:rsidRPr="00EE7951">
              <w:rPr>
                <w:rFonts w:ascii="Arial" w:hAnsi="Arial" w:cs="Arial"/>
              </w:rPr>
              <w:t>.</w:t>
            </w:r>
          </w:p>
          <w:p w14:paraId="5E5A5C2E" w14:textId="71322CD5" w:rsidR="00A20CB4" w:rsidRPr="00EE7951" w:rsidRDefault="00A20CB4" w:rsidP="00A20CB4">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purškimo atveju išsamius paaiškinimus pateikia</w:t>
            </w:r>
            <w:r>
              <w:rPr>
                <w:rFonts w:ascii="Arial" w:hAnsi="Arial" w:cs="Arial"/>
              </w:rPr>
              <w:t xml:space="preserve"> </w:t>
            </w:r>
            <w:r w:rsidR="008E00F2">
              <w:rPr>
                <w:rFonts w:ascii="Arial" w:hAnsi="Arial" w:cs="Arial"/>
              </w:rPr>
              <w:t>Pirkėjas</w:t>
            </w:r>
          </w:p>
          <w:p w14:paraId="4B8F3663" w14:textId="77777777" w:rsidR="00A20CB4" w:rsidRPr="00EE7951" w:rsidRDefault="00A20CB4" w:rsidP="00A20CB4">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pasodintų sodmenų ir savaiminės kilmės medelių.</w:t>
            </w:r>
          </w:p>
        </w:tc>
      </w:tr>
      <w:tr w:rsidR="00A20CB4" w:rsidRPr="00EE7951" w14:paraId="7654E4D1" w14:textId="77777777" w:rsidTr="005646C3">
        <w:tc>
          <w:tcPr>
            <w:tcW w:w="851" w:type="dxa"/>
          </w:tcPr>
          <w:p w14:paraId="6B4F694E"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.3.</w:t>
            </w:r>
          </w:p>
        </w:tc>
        <w:tc>
          <w:tcPr>
            <w:tcW w:w="2977" w:type="dxa"/>
            <w:tcBorders>
              <w:top w:val="single" w:sz="4" w:space="0" w:color="auto"/>
              <w:left w:val="single" w:sz="4" w:space="0" w:color="auto"/>
              <w:bottom w:val="single" w:sz="4" w:space="0" w:color="auto"/>
              <w:right w:val="single" w:sz="4" w:space="0" w:color="auto"/>
            </w:tcBorders>
          </w:tcPr>
          <w:p w14:paraId="6087B864"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daromos žalos</w:t>
            </w:r>
            <w:r>
              <w:rPr>
                <w:rFonts w:ascii="Arial" w:hAnsi="Arial" w:cs="Arial"/>
              </w:rPr>
              <w:t xml:space="preserve"> apgaubiant medelius</w:t>
            </w:r>
            <w:r w:rsidRPr="00EE7951">
              <w:rPr>
                <w:rFonts w:ascii="Arial" w:hAnsi="Arial" w:cs="Arial"/>
              </w:rPr>
              <w:t xml:space="preserve"> individualiomis apsaugomis </w:t>
            </w:r>
          </w:p>
        </w:tc>
        <w:tc>
          <w:tcPr>
            <w:tcW w:w="11907" w:type="dxa"/>
            <w:tcBorders>
              <w:top w:val="single" w:sz="4" w:space="0" w:color="auto"/>
              <w:left w:val="single" w:sz="4" w:space="0" w:color="auto"/>
              <w:bottom w:val="single" w:sz="4" w:space="0" w:color="auto"/>
              <w:right w:val="single" w:sz="4" w:space="0" w:color="auto"/>
            </w:tcBorders>
          </w:tcPr>
          <w:p w14:paraId="51B9B343" w14:textId="2AE0264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 xml:space="preserve">Tiekėjui </w:t>
            </w:r>
            <w:r w:rsidRPr="00EE7951">
              <w:rPr>
                <w:rFonts w:ascii="Arial" w:hAnsi="Arial" w:cs="Arial"/>
              </w:rPr>
              <w:t xml:space="preserve">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rsidRPr="00EE7951">
              <w:rPr>
                <w:rFonts w:ascii="Arial" w:hAnsi="Arial" w:cs="Arial"/>
              </w:rPr>
              <w:t xml:space="preserve"> </w:t>
            </w:r>
            <w:r w:rsidRPr="005F059F">
              <w:rPr>
                <w:rFonts w:ascii="Arial" w:hAnsi="Arial" w:cs="Arial"/>
              </w:rPr>
              <w:t xml:space="preserve">Prieš </w:t>
            </w:r>
            <w:r w:rsidR="008E00F2">
              <w:rPr>
                <w:rFonts w:ascii="Arial" w:hAnsi="Arial" w:cs="Arial"/>
              </w:rPr>
              <w:t xml:space="preserve">paslaugų teikimo </w:t>
            </w:r>
            <w:r w:rsidRPr="005F059F">
              <w:rPr>
                <w:rFonts w:ascii="Arial" w:hAnsi="Arial" w:cs="Arial"/>
              </w:rPr>
              <w:t xml:space="preserve">pradžią </w:t>
            </w:r>
            <w:r w:rsidR="008E00F2">
              <w:rPr>
                <w:rFonts w:ascii="Arial" w:hAnsi="Arial" w:cs="Arial"/>
              </w:rPr>
              <w:t xml:space="preserve">Tiekėjui </w:t>
            </w:r>
            <w:r w:rsidRPr="005F059F">
              <w:rPr>
                <w:rFonts w:ascii="Arial" w:hAnsi="Arial" w:cs="Arial"/>
              </w:rPr>
              <w:t xml:space="preserve">parodo natūroje miško sklypų, kuriuose bus vykdoma želdinių, </w:t>
            </w:r>
            <w:proofErr w:type="spellStart"/>
            <w:r w:rsidRPr="005F059F">
              <w:rPr>
                <w:rFonts w:ascii="Arial" w:hAnsi="Arial" w:cs="Arial"/>
              </w:rPr>
              <w:t>žėlinių</w:t>
            </w:r>
            <w:proofErr w:type="spellEnd"/>
            <w:r w:rsidRPr="005F059F">
              <w:rPr>
                <w:rFonts w:ascii="Arial" w:hAnsi="Arial" w:cs="Arial"/>
              </w:rPr>
              <w:t xml:space="preserve"> apsauga, ribas, informuoja apie </w:t>
            </w:r>
            <w:r w:rsidR="008E00F2">
              <w:rPr>
                <w:rFonts w:ascii="Arial" w:hAnsi="Arial" w:cs="Arial"/>
              </w:rPr>
              <w:t xml:space="preserve">paslaugoms </w:t>
            </w:r>
            <w:r w:rsidRPr="005F059F">
              <w:rPr>
                <w:rFonts w:ascii="Arial" w:hAnsi="Arial" w:cs="Arial"/>
              </w:rPr>
              <w:t xml:space="preserve"> taikomą įkainį</w:t>
            </w:r>
            <w:r>
              <w:rPr>
                <w:rFonts w:ascii="Arial" w:hAnsi="Arial" w:cs="Arial"/>
              </w:rPr>
              <w:t>,</w:t>
            </w:r>
            <w:r w:rsidRPr="005F059F">
              <w:rPr>
                <w:rFonts w:ascii="Arial" w:hAnsi="Arial" w:cs="Arial"/>
              </w:rPr>
              <w:t xml:space="preserve"> </w:t>
            </w:r>
            <w:r w:rsidRPr="00FA2A51">
              <w:rPr>
                <w:rFonts w:ascii="Arial" w:hAnsi="Arial" w:cs="Arial"/>
              </w:rPr>
              <w:t>nurodo preliminarų apsaugomų medelių skaičių.</w:t>
            </w:r>
            <w:r>
              <w:rPr>
                <w:rFonts w:ascii="Arial" w:hAnsi="Arial" w:cs="Arial"/>
              </w:rPr>
              <w:t xml:space="preserve"> Individualios apsaugos įrengiamos dažniausiai antroje metų pusėje, </w:t>
            </w:r>
            <w:r w:rsidRPr="00376520">
              <w:rPr>
                <w:rFonts w:ascii="Arial" w:hAnsi="Arial" w:cs="Arial"/>
              </w:rPr>
              <w:t>pagal Šalių suderintą miškininkystės  paslaugų teikimo grafiką</w:t>
            </w:r>
            <w:r>
              <w:rPr>
                <w:rFonts w:ascii="Arial" w:hAnsi="Arial" w:cs="Arial"/>
              </w:rPr>
              <w:t>.</w:t>
            </w:r>
          </w:p>
          <w:p w14:paraId="5C1EF07F" w14:textId="60A67846" w:rsidR="00A20CB4" w:rsidRPr="00EE7951" w:rsidRDefault="00A20CB4" w:rsidP="00A20CB4">
            <w:pPr>
              <w:jc w:val="both"/>
              <w:rPr>
                <w:rFonts w:ascii="Arial" w:hAnsi="Arial" w:cs="Arial"/>
              </w:rPr>
            </w:pPr>
            <w:r w:rsidRPr="00EE7951">
              <w:rPr>
                <w:rFonts w:ascii="Arial" w:hAnsi="Arial" w:cs="Arial"/>
              </w:rPr>
              <w:t xml:space="preserve">Naudodamas </w:t>
            </w:r>
            <w:r w:rsidR="008E00F2">
              <w:rPr>
                <w:rFonts w:ascii="Arial" w:hAnsi="Arial" w:cs="Arial"/>
              </w:rPr>
              <w:t xml:space="preserve">Pirkėjo </w:t>
            </w:r>
            <w:r w:rsidRPr="00EE7951">
              <w:rPr>
                <w:rFonts w:ascii="Arial" w:hAnsi="Arial" w:cs="Arial"/>
              </w:rPr>
              <w:t xml:space="preserve">pateiktas individualias medelių apsaugas, jų tvirtinimo priemones ir kuoliukus, </w:t>
            </w:r>
            <w:r w:rsidR="008E00F2">
              <w:rPr>
                <w:rFonts w:ascii="Arial" w:hAnsi="Arial" w:cs="Arial"/>
              </w:rPr>
              <w:t xml:space="preserve">Tiekėjas </w:t>
            </w:r>
            <w:r w:rsidRPr="00EE7951">
              <w:rPr>
                <w:rFonts w:ascii="Arial" w:hAnsi="Arial" w:cs="Arial"/>
              </w:rPr>
              <w:t xml:space="preserve">savo įrankiais, nurodytuose miško sklypuose želdiniuose ir </w:t>
            </w:r>
            <w:proofErr w:type="spellStart"/>
            <w:r w:rsidRPr="00EE7951">
              <w:rPr>
                <w:rFonts w:ascii="Arial" w:hAnsi="Arial" w:cs="Arial"/>
              </w:rPr>
              <w:t>žėliniuose</w:t>
            </w:r>
            <w:proofErr w:type="spellEnd"/>
            <w:r w:rsidRPr="00EE7951">
              <w:rPr>
                <w:rFonts w:ascii="Arial" w:hAnsi="Arial" w:cs="Arial"/>
              </w:rPr>
              <w:t>, uždeda medeliams individualias apsaugas.</w:t>
            </w:r>
          </w:p>
          <w:p w14:paraId="29FD2C34" w14:textId="030856B2" w:rsidR="00A20CB4" w:rsidRPr="00EE7951" w:rsidRDefault="008E00F2" w:rsidP="00A20CB4">
            <w:pPr>
              <w:jc w:val="both"/>
              <w:rPr>
                <w:rFonts w:ascii="Arial" w:hAnsi="Arial" w:cs="Arial"/>
              </w:rPr>
            </w:pPr>
            <w:r>
              <w:rPr>
                <w:rFonts w:ascii="Arial" w:hAnsi="Arial" w:cs="Arial"/>
              </w:rPr>
              <w:t xml:space="preserve">Pirkėjas Tiekėjui </w:t>
            </w:r>
            <w:r w:rsidR="00A20CB4" w:rsidRPr="00EE7951">
              <w:rPr>
                <w:rFonts w:ascii="Arial" w:hAnsi="Arial" w:cs="Arial"/>
              </w:rPr>
              <w:t xml:space="preserve">individualias medelių apsaugas, tvirtinimo priemones ir kuoliukus pateikia </w:t>
            </w:r>
            <w:r w:rsidR="00CE4061">
              <w:rPr>
                <w:rFonts w:ascii="Arial" w:hAnsi="Arial" w:cs="Arial"/>
              </w:rPr>
              <w:t xml:space="preserve">Pirkėjo </w:t>
            </w:r>
            <w:r w:rsidR="00A20CB4" w:rsidRPr="00EE7951">
              <w:rPr>
                <w:rFonts w:ascii="Arial" w:hAnsi="Arial" w:cs="Arial"/>
              </w:rPr>
              <w:t>nurodytoje sandėliavimo vietoje.</w:t>
            </w:r>
          </w:p>
          <w:p w14:paraId="7095883A" w14:textId="75F8254E" w:rsidR="00A20CB4" w:rsidRPr="00EE7951" w:rsidRDefault="00A20CB4" w:rsidP="00A20CB4">
            <w:pPr>
              <w:jc w:val="both"/>
              <w:rPr>
                <w:rFonts w:ascii="Arial" w:hAnsi="Arial" w:cs="Arial"/>
              </w:rPr>
            </w:pPr>
            <w:r w:rsidRPr="00EE7951">
              <w:rPr>
                <w:rFonts w:ascii="Arial" w:hAnsi="Arial" w:cs="Arial"/>
              </w:rPr>
              <w:t xml:space="preserve">Prieš uždedant individualią apsaugą </w:t>
            </w:r>
            <w:r w:rsidR="00CE4061">
              <w:rPr>
                <w:rFonts w:ascii="Arial" w:hAnsi="Arial" w:cs="Arial"/>
              </w:rPr>
              <w:t xml:space="preserve">Tiekėjas </w:t>
            </w:r>
            <w:proofErr w:type="spellStart"/>
            <w:r w:rsidRPr="00EE7951">
              <w:rPr>
                <w:rFonts w:ascii="Arial" w:hAnsi="Arial" w:cs="Arial"/>
              </w:rPr>
              <w:t>sekatoriumi</w:t>
            </w:r>
            <w:proofErr w:type="spellEnd"/>
            <w:r w:rsidRPr="00EE7951">
              <w:rPr>
                <w:rFonts w:ascii="Arial" w:hAnsi="Arial" w:cs="Arial"/>
              </w:rPr>
              <w:t xml:space="preserve"> apgeni dalį medelio šoninių šakučių, kurios gali trukdyti uždėti apsaugą. Apgenėjus šakutes uždedama individuali medelio apsauga, įkalamas kuoliukas ir prie jo pritvirtinama apsauga.</w:t>
            </w:r>
          </w:p>
          <w:p w14:paraId="339801E5" w14:textId="0726AD83" w:rsidR="00A20CB4" w:rsidRPr="00EE7951" w:rsidRDefault="00A20CB4" w:rsidP="00A20CB4">
            <w:pPr>
              <w:jc w:val="both"/>
              <w:rPr>
                <w:rFonts w:ascii="Arial" w:hAnsi="Arial" w:cs="Arial"/>
              </w:rPr>
            </w:pPr>
            <w:r w:rsidRPr="00EE7951">
              <w:rPr>
                <w:rFonts w:ascii="Arial" w:hAnsi="Arial" w:cs="Arial"/>
              </w:rPr>
              <w:t>Konkrečiu individualios apsaugos uždėjimo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698D8C86"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uždėtų medelių apsaugų.</w:t>
            </w:r>
          </w:p>
        </w:tc>
      </w:tr>
      <w:tr w:rsidR="00A20CB4" w:rsidRPr="00EE7951" w14:paraId="0B656937" w14:textId="77777777" w:rsidTr="005646C3">
        <w:tc>
          <w:tcPr>
            <w:tcW w:w="851" w:type="dxa"/>
          </w:tcPr>
          <w:p w14:paraId="31DB1499"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.4.</w:t>
            </w:r>
          </w:p>
        </w:tc>
        <w:tc>
          <w:tcPr>
            <w:tcW w:w="2977" w:type="dxa"/>
            <w:tcBorders>
              <w:top w:val="single" w:sz="4" w:space="0" w:color="auto"/>
              <w:left w:val="single" w:sz="4" w:space="0" w:color="auto"/>
              <w:bottom w:val="single" w:sz="4" w:space="0" w:color="auto"/>
              <w:right w:val="single" w:sz="4" w:space="0" w:color="auto"/>
            </w:tcBorders>
          </w:tcPr>
          <w:p w14:paraId="3CB1EFFF"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individualių apsaugų nuo kanopinių žvėrių daromos </w:t>
            </w:r>
            <w:r>
              <w:rPr>
                <w:rFonts w:ascii="Arial" w:hAnsi="Arial" w:cs="Arial"/>
              </w:rPr>
              <w:t xml:space="preserve">žalos, </w:t>
            </w:r>
            <w:r w:rsidRPr="00EE7951">
              <w:rPr>
                <w:rFonts w:ascii="Arial" w:hAnsi="Arial" w:cs="Arial"/>
              </w:rPr>
              <w:t>priežiūra ir nuėmimas</w:t>
            </w:r>
          </w:p>
        </w:tc>
        <w:tc>
          <w:tcPr>
            <w:tcW w:w="11907" w:type="dxa"/>
            <w:tcBorders>
              <w:top w:val="single" w:sz="4" w:space="0" w:color="auto"/>
              <w:left w:val="single" w:sz="4" w:space="0" w:color="auto"/>
              <w:bottom w:val="single" w:sz="4" w:space="0" w:color="auto"/>
              <w:right w:val="single" w:sz="4" w:space="0" w:color="auto"/>
            </w:tcBorders>
          </w:tcPr>
          <w:p w14:paraId="1150EF3E" w14:textId="0436345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t xml:space="preserve"> </w:t>
            </w:r>
            <w:r w:rsidRPr="005D7880">
              <w:rPr>
                <w:rFonts w:ascii="Arial" w:hAnsi="Arial" w:cs="Arial"/>
              </w:rPr>
              <w:t xml:space="preserve">Prieš </w:t>
            </w:r>
            <w:r w:rsidR="00CE4061">
              <w:rPr>
                <w:rFonts w:ascii="Arial" w:hAnsi="Arial" w:cs="Arial"/>
              </w:rPr>
              <w:t xml:space="preserve">Paslaugų teikimo </w:t>
            </w:r>
            <w:r w:rsidRPr="005D7880">
              <w:rPr>
                <w:rFonts w:ascii="Arial" w:hAnsi="Arial" w:cs="Arial"/>
              </w:rPr>
              <w:t xml:space="preserve">pradžią </w:t>
            </w:r>
            <w:r w:rsidR="00CE4061">
              <w:rPr>
                <w:rFonts w:ascii="Arial" w:hAnsi="Arial" w:cs="Arial"/>
              </w:rPr>
              <w:t xml:space="preserve">Tiekėjui </w:t>
            </w:r>
            <w:r w:rsidRPr="005D7880">
              <w:rPr>
                <w:rFonts w:ascii="Arial" w:hAnsi="Arial" w:cs="Arial"/>
              </w:rPr>
              <w:t xml:space="preserve">parodo natūroje miško sklypų, kuriuose bus vykdoma želdinių, </w:t>
            </w:r>
            <w:proofErr w:type="spellStart"/>
            <w:r w:rsidRPr="005D7880">
              <w:rPr>
                <w:rFonts w:ascii="Arial" w:hAnsi="Arial" w:cs="Arial"/>
              </w:rPr>
              <w:t>žėlinių</w:t>
            </w:r>
            <w:proofErr w:type="spellEnd"/>
            <w:r w:rsidRPr="005D7880">
              <w:rPr>
                <w:rFonts w:ascii="Arial" w:hAnsi="Arial" w:cs="Arial"/>
              </w:rPr>
              <w:t xml:space="preserve"> apsaugų priežiūra ar nuėmimas, ribas, informuoja apie </w:t>
            </w:r>
            <w:r w:rsidR="00CE4061">
              <w:rPr>
                <w:rFonts w:ascii="Arial" w:hAnsi="Arial" w:cs="Arial"/>
              </w:rPr>
              <w:t xml:space="preserve">paslaugoms </w:t>
            </w:r>
            <w:r w:rsidRPr="005D7880">
              <w:rPr>
                <w:rFonts w:ascii="Arial" w:hAnsi="Arial" w:cs="Arial"/>
              </w:rPr>
              <w:t xml:space="preserve"> taikomą įkainį. </w:t>
            </w:r>
            <w:r w:rsidR="00CE4061">
              <w:rPr>
                <w:rFonts w:ascii="Arial" w:hAnsi="Arial" w:cs="Arial"/>
              </w:rPr>
              <w:t xml:space="preserve">Paslaugos </w:t>
            </w:r>
            <w:r w:rsidRPr="00CF082B">
              <w:rPr>
                <w:rFonts w:ascii="Arial" w:hAnsi="Arial" w:cs="Arial"/>
              </w:rPr>
              <w:t xml:space="preserve"> atliekam</w:t>
            </w:r>
            <w:r w:rsidR="00CE4061">
              <w:rPr>
                <w:rFonts w:ascii="Arial" w:hAnsi="Arial" w:cs="Arial"/>
              </w:rPr>
              <w:t>os</w:t>
            </w:r>
            <w:r w:rsidRPr="00CF082B">
              <w:rPr>
                <w:rFonts w:ascii="Arial" w:hAnsi="Arial" w:cs="Arial"/>
              </w:rPr>
              <w:t xml:space="preserve"> pagal Šalių suderintą miškininkystės  paslaugų teikimo grafiką.</w:t>
            </w:r>
            <w:r w:rsidRPr="00EE7951">
              <w:rPr>
                <w:rFonts w:ascii="Arial" w:hAnsi="Arial" w:cs="Arial"/>
              </w:rPr>
              <w:t xml:space="preserve"> </w:t>
            </w:r>
          </w:p>
          <w:p w14:paraId="68F6DCB0" w14:textId="242B9145"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CE4061">
              <w:rPr>
                <w:rFonts w:ascii="Arial" w:hAnsi="Arial" w:cs="Arial"/>
              </w:rPr>
              <w:t>Pirkėjo</w:t>
            </w:r>
            <w:r>
              <w:rPr>
                <w:rFonts w:ascii="Arial" w:hAnsi="Arial" w:cs="Arial"/>
              </w:rPr>
              <w:t xml:space="preserve"> </w:t>
            </w:r>
            <w:r w:rsidRPr="00EE7951">
              <w:rPr>
                <w:rFonts w:ascii="Arial" w:hAnsi="Arial" w:cs="Arial"/>
              </w:rPr>
              <w:t xml:space="preserve">pateiktas individualias medelių apsaugas, tvirtinimo priemones ir kuoliukus, </w:t>
            </w:r>
            <w:r w:rsidR="00CE4061">
              <w:rPr>
                <w:rFonts w:ascii="Arial" w:hAnsi="Arial" w:cs="Arial"/>
              </w:rPr>
              <w:t xml:space="preserve">Tiekėjas </w:t>
            </w:r>
            <w:r w:rsidRPr="00EE7951">
              <w:rPr>
                <w:rFonts w:ascii="Arial" w:hAnsi="Arial" w:cs="Arial"/>
              </w:rPr>
              <w:t xml:space="preserve">savo įrankiais,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atlieka medelių individualių apsaugų priežiūrą arba jas nuima.</w:t>
            </w:r>
          </w:p>
          <w:p w14:paraId="617D2A7F" w14:textId="502E791F" w:rsidR="00A20CB4" w:rsidRPr="00EE7951" w:rsidRDefault="00CE4061" w:rsidP="00A20CB4">
            <w:pPr>
              <w:tabs>
                <w:tab w:val="left" w:pos="993"/>
              </w:tabs>
              <w:spacing w:line="256" w:lineRule="auto"/>
              <w:jc w:val="both"/>
              <w:rPr>
                <w:rFonts w:ascii="Arial" w:hAnsi="Arial" w:cs="Arial"/>
              </w:rPr>
            </w:pPr>
            <w:r>
              <w:rPr>
                <w:rFonts w:ascii="Arial" w:hAnsi="Arial" w:cs="Arial"/>
              </w:rPr>
              <w:t>Pirkėjas Tie</w:t>
            </w:r>
            <w:r w:rsidR="00A20CB4" w:rsidRPr="00EE7951">
              <w:rPr>
                <w:rFonts w:ascii="Arial" w:hAnsi="Arial" w:cs="Arial"/>
              </w:rPr>
              <w:t xml:space="preserve">kėjui pateikia individualias medelių apsaugas, tvirtinimo medžiagas ir kuoliukus </w:t>
            </w:r>
            <w:r>
              <w:rPr>
                <w:rFonts w:ascii="Arial" w:hAnsi="Arial" w:cs="Arial"/>
              </w:rPr>
              <w:t xml:space="preserve">Pirkėjo </w:t>
            </w:r>
            <w:r w:rsidR="00A20CB4" w:rsidRPr="00EE7951">
              <w:rPr>
                <w:rFonts w:ascii="Arial" w:hAnsi="Arial" w:cs="Arial"/>
              </w:rPr>
              <w:t>nurodytoje sandėliavimo vietoje.</w:t>
            </w:r>
          </w:p>
          <w:p w14:paraId="19D42CD2" w14:textId="38A27B9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Vykdydamas individualių apsaugų priežiūra </w:t>
            </w:r>
            <w:r w:rsidR="00CE4061">
              <w:rPr>
                <w:rFonts w:ascii="Arial" w:hAnsi="Arial" w:cs="Arial"/>
              </w:rPr>
              <w:t xml:space="preserve">Tiekėjas </w:t>
            </w:r>
            <w:r w:rsidRPr="00EE7951">
              <w:rPr>
                <w:rFonts w:ascii="Arial" w:hAnsi="Arial" w:cs="Arial"/>
              </w:rPr>
              <w:t xml:space="preserve">pataiso išvirtusias ar nulenktas individualias apsaugas, sulūžusios individualios apsaugos pakeičiamos naujomis. Prieš uždedant keičiamą individualią apsaugą </w:t>
            </w:r>
            <w:r w:rsidR="00CE4061">
              <w:rPr>
                <w:rFonts w:ascii="Arial" w:hAnsi="Arial" w:cs="Arial"/>
              </w:rPr>
              <w:t xml:space="preserve">Tiekėjas </w:t>
            </w:r>
            <w:proofErr w:type="spellStart"/>
            <w:r w:rsidRPr="00EE7951">
              <w:rPr>
                <w:rFonts w:ascii="Arial" w:hAnsi="Arial" w:cs="Arial"/>
              </w:rPr>
              <w:t>sekatoriumi</w:t>
            </w:r>
            <w:proofErr w:type="spellEnd"/>
            <w:r w:rsidRPr="00EE7951">
              <w:rPr>
                <w:rFonts w:ascii="Arial" w:hAnsi="Arial" w:cs="Arial"/>
              </w:rPr>
              <w:t xml:space="preserve"> apgeni </w:t>
            </w:r>
            <w:r w:rsidRPr="00EE7951">
              <w:rPr>
                <w:rFonts w:ascii="Arial" w:hAnsi="Arial" w:cs="Arial"/>
              </w:rPr>
              <w:lastRenderedPageBreak/>
              <w:t>dalį medelio šoninių šakučių, kurios gali trukdyti uždėti apsaugą. Vietoje nulūžusių ir supuvusių kuoliukų įkalami nauji kuoliukai. Prie kuoliukų pritvirtinamos individualios apsaugos.</w:t>
            </w:r>
          </w:p>
          <w:p w14:paraId="7BC8303A" w14:textId="7D610AE2"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Nuimant susidėvėjusias individualias medelių apsaugas, </w:t>
            </w:r>
            <w:r w:rsidR="00CE4061">
              <w:rPr>
                <w:rFonts w:ascii="Arial" w:hAnsi="Arial" w:cs="Arial"/>
              </w:rPr>
              <w:t xml:space="preserve">Tiekėjas </w:t>
            </w:r>
            <w:r w:rsidRPr="00EE7951">
              <w:rPr>
                <w:rFonts w:ascii="Arial" w:hAnsi="Arial" w:cs="Arial"/>
              </w:rPr>
              <w:t xml:space="preserve">išrauna ir surenka kuoliukus, apsaugines ir tvirtinimo medžiagas ir viską sudeda </w:t>
            </w:r>
            <w:r w:rsidR="00CE4061">
              <w:rPr>
                <w:rFonts w:ascii="Arial" w:hAnsi="Arial" w:cs="Arial"/>
              </w:rPr>
              <w:t>Pirkėjo</w:t>
            </w:r>
            <w:r w:rsidRPr="00EE7951">
              <w:rPr>
                <w:rFonts w:ascii="Arial" w:hAnsi="Arial" w:cs="Arial"/>
              </w:rPr>
              <w:t xml:space="preserve"> nurodytoje sandėliavimo vietoje.</w:t>
            </w:r>
          </w:p>
          <w:p w14:paraId="49EF2D43" w14:textId="7DC54990"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individualios apsaugos uždėjimo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77A8377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(suremontuotų) arba nuimtų medelių apsaugų.</w:t>
            </w:r>
          </w:p>
        </w:tc>
      </w:tr>
      <w:tr w:rsidR="00A20CB4" w:rsidRPr="00EE7951" w14:paraId="32D5923F" w14:textId="77777777" w:rsidTr="00EB4F0F">
        <w:tc>
          <w:tcPr>
            <w:tcW w:w="851" w:type="dxa"/>
          </w:tcPr>
          <w:p w14:paraId="4C821C73" w14:textId="77777777" w:rsidR="00A20CB4" w:rsidRDefault="00A20CB4" w:rsidP="00A20CB4">
            <w:pPr>
              <w:rPr>
                <w:rFonts w:ascii="Arial" w:hAnsi="Arial" w:cs="Arial"/>
              </w:rPr>
            </w:pPr>
            <w:r>
              <w:rPr>
                <w:rFonts w:ascii="Arial" w:hAnsi="Arial" w:cs="Arial"/>
              </w:rPr>
              <w:lastRenderedPageBreak/>
              <w:t>6.5.</w:t>
            </w:r>
          </w:p>
        </w:tc>
        <w:tc>
          <w:tcPr>
            <w:tcW w:w="2977" w:type="dxa"/>
            <w:tcBorders>
              <w:top w:val="single" w:sz="4" w:space="0" w:color="auto"/>
              <w:left w:val="single" w:sz="4" w:space="0" w:color="auto"/>
              <w:bottom w:val="single" w:sz="4" w:space="0" w:color="auto"/>
              <w:right w:val="single" w:sz="4" w:space="0" w:color="auto"/>
            </w:tcBorders>
          </w:tcPr>
          <w:p w14:paraId="368A4DD5" w14:textId="77777777" w:rsidR="00A20CB4" w:rsidRPr="00EE7951" w:rsidRDefault="00A20CB4" w:rsidP="00A20CB4">
            <w:pPr>
              <w:jc w:val="both"/>
              <w:rPr>
                <w:rFonts w:ascii="Arial" w:hAnsi="Arial" w:cs="Arial"/>
              </w:rPr>
            </w:pPr>
            <w:r w:rsidRPr="00EE7951">
              <w:rPr>
                <w:rFonts w:ascii="Arial" w:hAnsi="Arial" w:cs="Arial"/>
              </w:rPr>
              <w:t xml:space="preserve"> Želdinių, </w:t>
            </w:r>
            <w:proofErr w:type="spellStart"/>
            <w:r w:rsidRPr="00EE7951">
              <w:rPr>
                <w:rFonts w:ascii="Arial" w:hAnsi="Arial" w:cs="Arial"/>
              </w:rPr>
              <w:t>žėlinių</w:t>
            </w:r>
            <w:proofErr w:type="spellEnd"/>
            <w:r>
              <w:rPr>
                <w:rFonts w:ascii="Arial" w:hAnsi="Arial" w:cs="Arial"/>
              </w:rPr>
              <w:t xml:space="preserve"> ir jaunuolynų</w:t>
            </w:r>
            <w:r w:rsidRPr="00EE7951">
              <w:rPr>
                <w:rFonts w:ascii="Arial" w:hAnsi="Arial" w:cs="Arial"/>
              </w:rPr>
              <w:t xml:space="preserve"> apsauga nuo kanopinių žvėrių daromos žalos, tveriant vielos tinklo tvorą</w:t>
            </w:r>
          </w:p>
        </w:tc>
        <w:tc>
          <w:tcPr>
            <w:tcW w:w="11907" w:type="dxa"/>
            <w:tcBorders>
              <w:top w:val="single" w:sz="4" w:space="0" w:color="auto"/>
              <w:left w:val="single" w:sz="4" w:space="0" w:color="auto"/>
              <w:bottom w:val="single" w:sz="4" w:space="0" w:color="auto"/>
              <w:right w:val="single" w:sz="4" w:space="0" w:color="auto"/>
            </w:tcBorders>
            <w:shd w:val="clear" w:color="auto" w:fill="FFFFFF" w:themeFill="background1"/>
          </w:tcPr>
          <w:p w14:paraId="72D8A6FD" w14:textId="5A3F5D04"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w:t>
            </w:r>
            <w:r>
              <w:rPr>
                <w:rFonts w:ascii="Arial" w:hAnsi="Arial" w:cs="Arial"/>
              </w:rPr>
              <w:t>įrengiama apsauginė tvora</w:t>
            </w:r>
            <w:r w:rsidRPr="00EE7951">
              <w:rPr>
                <w:rFonts w:ascii="Arial" w:hAnsi="Arial" w:cs="Arial"/>
              </w:rPr>
              <w:t xml:space="preserve">, sąrašą ir </w:t>
            </w:r>
            <w:r w:rsidR="00CE4061">
              <w:rPr>
                <w:rFonts w:ascii="Arial" w:hAnsi="Arial" w:cs="Arial"/>
              </w:rPr>
              <w:t xml:space="preserve">Tiekėjui </w:t>
            </w:r>
            <w:r w:rsidRPr="00EE7951">
              <w:rPr>
                <w:rFonts w:ascii="Arial" w:hAnsi="Arial" w:cs="Arial"/>
              </w:rPr>
              <w:t>parodo natūroje šių sklypų ribas, kuriose reikia įrengti apsauginę tvorą.</w:t>
            </w:r>
            <w:r w:rsidR="00CE4061">
              <w:rPr>
                <w:rFonts w:ascii="Arial" w:hAnsi="Arial" w:cs="Arial"/>
              </w:rPr>
              <w:t xml:space="preserve"> Paslaugos </w:t>
            </w:r>
            <w:r w:rsidRPr="00CF082B">
              <w:rPr>
                <w:rFonts w:ascii="Arial" w:hAnsi="Arial" w:cs="Arial"/>
              </w:rPr>
              <w:t xml:space="preserve"> atliekam</w:t>
            </w:r>
            <w:r w:rsidR="00CE4061">
              <w:rPr>
                <w:rFonts w:ascii="Arial" w:hAnsi="Arial" w:cs="Arial"/>
              </w:rPr>
              <w:t>os</w:t>
            </w:r>
            <w:r w:rsidRPr="00CF082B">
              <w:rPr>
                <w:rFonts w:ascii="Arial" w:hAnsi="Arial" w:cs="Arial"/>
              </w:rPr>
              <w:t xml:space="preserve"> pagal Šalių suderintą miškininkystės  paslaugų teikimo grafiką.</w:t>
            </w:r>
          </w:p>
          <w:p w14:paraId="7C8B241A" w14:textId="6AED2754" w:rsidR="00A20CB4" w:rsidRPr="00EE7951" w:rsidRDefault="00A20CB4" w:rsidP="00A20CB4">
            <w:pPr>
              <w:jc w:val="both"/>
              <w:rPr>
                <w:rFonts w:ascii="Arial" w:hAnsi="Arial" w:cs="Arial"/>
              </w:rPr>
            </w:pPr>
            <w:r w:rsidRPr="00EE7951">
              <w:rPr>
                <w:rFonts w:ascii="Arial" w:hAnsi="Arial" w:cs="Arial"/>
              </w:rPr>
              <w:t xml:space="preserve">Naudodamas </w:t>
            </w:r>
            <w:r w:rsidR="00CE4061">
              <w:rPr>
                <w:rFonts w:ascii="Arial" w:hAnsi="Arial" w:cs="Arial"/>
              </w:rPr>
              <w:t xml:space="preserve">Pirkėjo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w:t>
            </w:r>
            <w:r w:rsidR="00CE4061">
              <w:rPr>
                <w:rFonts w:ascii="Arial" w:hAnsi="Arial" w:cs="Arial"/>
              </w:rPr>
              <w:t>T</w:t>
            </w:r>
            <w:r w:rsidRPr="00EE7951">
              <w:rPr>
                <w:rFonts w:ascii="Arial" w:hAnsi="Arial" w:cs="Arial"/>
              </w:rPr>
              <w:t>i</w:t>
            </w:r>
            <w:r w:rsidR="00CE4061">
              <w:rPr>
                <w:rFonts w:ascii="Arial" w:hAnsi="Arial" w:cs="Arial"/>
              </w:rPr>
              <w:t>e</w:t>
            </w:r>
            <w:r w:rsidRPr="00EE7951">
              <w:rPr>
                <w:rFonts w:ascii="Arial" w:hAnsi="Arial" w:cs="Arial"/>
              </w:rPr>
              <w:t xml:space="preserve">kėjas savo įrankiais ir priemonėmis, nurodytuose miško sklypuose </w:t>
            </w:r>
            <w:r>
              <w:rPr>
                <w:rFonts w:ascii="Arial" w:hAnsi="Arial" w:cs="Arial"/>
              </w:rPr>
              <w:t>įrengia</w:t>
            </w:r>
            <w:r w:rsidRPr="00EE7951">
              <w:rPr>
                <w:rFonts w:ascii="Arial" w:hAnsi="Arial" w:cs="Arial"/>
              </w:rPr>
              <w:t xml:space="preserve"> vielos tinklo tvor</w:t>
            </w:r>
            <w:r>
              <w:rPr>
                <w:rFonts w:ascii="Arial" w:hAnsi="Arial" w:cs="Arial"/>
              </w:rPr>
              <w:t>ą</w:t>
            </w:r>
            <w:r w:rsidRPr="00EE7951">
              <w:rPr>
                <w:rFonts w:ascii="Arial" w:hAnsi="Arial" w:cs="Arial"/>
              </w:rPr>
              <w:t>.</w:t>
            </w:r>
            <w:r>
              <w:t xml:space="preserve"> </w:t>
            </w:r>
            <w:r w:rsidRPr="005646C3">
              <w:rPr>
                <w:rFonts w:ascii="Arial" w:hAnsi="Arial" w:cs="Arial"/>
              </w:rPr>
              <w:t xml:space="preserve">Tvoros stulpus </w:t>
            </w:r>
            <w:r w:rsidR="00CE4061">
              <w:rPr>
                <w:rFonts w:ascii="Arial" w:hAnsi="Arial" w:cs="Arial"/>
              </w:rPr>
              <w:t>Tie</w:t>
            </w:r>
            <w:r w:rsidRPr="005646C3">
              <w:rPr>
                <w:rFonts w:ascii="Arial" w:hAnsi="Arial" w:cs="Arial"/>
              </w:rPr>
              <w:t xml:space="preserve">kėjas pasiruošia iš </w:t>
            </w:r>
            <w:r w:rsidR="00CE4061">
              <w:rPr>
                <w:rFonts w:ascii="Arial" w:hAnsi="Arial" w:cs="Arial"/>
              </w:rPr>
              <w:t>Pirkėjo</w:t>
            </w:r>
            <w:r>
              <w:rPr>
                <w:rFonts w:ascii="Arial" w:hAnsi="Arial" w:cs="Arial"/>
              </w:rPr>
              <w:t xml:space="preserve"> </w:t>
            </w:r>
            <w:r w:rsidRPr="005646C3">
              <w:rPr>
                <w:rFonts w:ascii="Arial" w:hAnsi="Arial" w:cs="Arial"/>
              </w:rPr>
              <w:t xml:space="preserve">pateiktos medžiagos. Stulpai atrenkami iš ne plonesnių kaip 12 cm skersmens </w:t>
            </w:r>
            <w:proofErr w:type="spellStart"/>
            <w:r w:rsidRPr="005646C3">
              <w:rPr>
                <w:rFonts w:ascii="Arial" w:hAnsi="Arial" w:cs="Arial"/>
              </w:rPr>
              <w:t>plongalyje</w:t>
            </w:r>
            <w:proofErr w:type="spellEnd"/>
            <w:r w:rsidRPr="005646C3">
              <w:rPr>
                <w:rFonts w:ascii="Arial" w:hAnsi="Arial" w:cs="Arial"/>
              </w:rPr>
              <w:t xml:space="preserve">  spygliuočių rąstelių. Taip pat </w:t>
            </w:r>
            <w:r w:rsidR="00CE4061">
              <w:rPr>
                <w:rFonts w:ascii="Arial" w:hAnsi="Arial" w:cs="Arial"/>
              </w:rPr>
              <w:t>Pirkėjas</w:t>
            </w:r>
            <w:r w:rsidRPr="005646C3">
              <w:rPr>
                <w:rFonts w:ascii="Arial" w:hAnsi="Arial" w:cs="Arial"/>
              </w:rPr>
              <w:t xml:space="preserve"> gali pateikti jau paruoštus tvėrimui stulpus.</w:t>
            </w:r>
            <w:r w:rsidRPr="00EE7951">
              <w:rPr>
                <w:rFonts w:ascii="Arial" w:hAnsi="Arial" w:cs="Arial"/>
              </w:rPr>
              <w:t xml:space="preserve"> </w:t>
            </w:r>
          </w:p>
          <w:p w14:paraId="00F504BE" w14:textId="73535D83" w:rsidR="00A20CB4" w:rsidRPr="00EE7951" w:rsidRDefault="00CE4061" w:rsidP="00A20CB4">
            <w:pPr>
              <w:jc w:val="both"/>
              <w:rPr>
                <w:rFonts w:ascii="Arial" w:hAnsi="Arial" w:cs="Arial"/>
              </w:rPr>
            </w:pPr>
            <w:r>
              <w:rPr>
                <w:rFonts w:ascii="Arial" w:hAnsi="Arial" w:cs="Arial"/>
              </w:rPr>
              <w:t xml:space="preserve">Pirkėjas  Tiekėjui </w:t>
            </w:r>
            <w:r w:rsidR="00A20CB4" w:rsidRPr="00EE7951">
              <w:rPr>
                <w:rFonts w:ascii="Arial" w:hAnsi="Arial" w:cs="Arial"/>
              </w:rPr>
              <w:t xml:space="preserve">vielos tinklą, </w:t>
            </w:r>
            <w:r w:rsidR="00A20CB4">
              <w:rPr>
                <w:rFonts w:ascii="Arial" w:hAnsi="Arial" w:cs="Arial"/>
              </w:rPr>
              <w:t>medžiagas</w:t>
            </w:r>
            <w:r w:rsidR="00A20CB4" w:rsidRPr="00EE7951">
              <w:rPr>
                <w:rFonts w:ascii="Arial" w:hAnsi="Arial" w:cs="Arial"/>
              </w:rPr>
              <w:t xml:space="preserve"> tinklo tvirtinimui ir stulpus pateikia</w:t>
            </w:r>
            <w:r w:rsidRPr="00EE7951">
              <w:rPr>
                <w:rFonts w:ascii="Arial" w:hAnsi="Arial" w:cs="Arial"/>
              </w:rPr>
              <w:t xml:space="preserve"> </w:t>
            </w:r>
            <w:r>
              <w:rPr>
                <w:rFonts w:ascii="Arial" w:hAnsi="Arial" w:cs="Arial"/>
              </w:rPr>
              <w:t>Pirkėjo</w:t>
            </w:r>
            <w:r w:rsidR="00A20CB4" w:rsidRPr="00EE7951">
              <w:rPr>
                <w:rFonts w:ascii="Arial" w:hAnsi="Arial" w:cs="Arial"/>
              </w:rPr>
              <w:t xml:space="preserve"> nurodytoje sandėliavimo vietoje.</w:t>
            </w:r>
          </w:p>
          <w:p w14:paraId="52C393E9" w14:textId="01143339" w:rsidR="00A20CB4" w:rsidRPr="00EE7951" w:rsidRDefault="00A20CB4" w:rsidP="00A20CB4">
            <w:pPr>
              <w:jc w:val="both"/>
              <w:rPr>
                <w:rFonts w:ascii="Arial" w:hAnsi="Arial" w:cs="Arial"/>
              </w:rPr>
            </w:pPr>
            <w:r w:rsidRPr="00EE7951">
              <w:rPr>
                <w:rFonts w:ascii="Arial" w:hAnsi="Arial" w:cs="Arial"/>
              </w:rPr>
              <w:t xml:space="preserve">Stulpai turi būti tvirtai įkasti į žemę ne mažiau 70 – 100 cm gyliu. Stulpai statomi kas 3 - 4 m atstumu vienas nuo kito. Tvoros posūkio kampuose, prie vartų ir kas 30 - 40 m pastatomi įstriži sutvirtinimo stulpai iš abiejų stataus stulpo pusių. </w:t>
            </w:r>
            <w:r w:rsidR="00CE4061">
              <w:rPr>
                <w:rFonts w:ascii="Arial" w:hAnsi="Arial" w:cs="Arial"/>
              </w:rPr>
              <w:t xml:space="preserve">Pirkėjo </w:t>
            </w:r>
            <w:r w:rsidRPr="00EE7951">
              <w:rPr>
                <w:rFonts w:ascii="Arial" w:hAnsi="Arial" w:cs="Arial"/>
              </w:rPr>
              <w:t>nurodytose vietose padaromi įėjimo varteliai.</w:t>
            </w:r>
          </w:p>
          <w:p w14:paraId="340E35E7" w14:textId="77777777" w:rsidR="00A20CB4" w:rsidRPr="00EE7951" w:rsidRDefault="00A20CB4" w:rsidP="00A20CB4">
            <w:pPr>
              <w:jc w:val="both"/>
              <w:rPr>
                <w:rFonts w:ascii="Arial" w:hAnsi="Arial" w:cs="Arial"/>
              </w:rPr>
            </w:pPr>
            <w:r w:rsidRPr="00EE7951">
              <w:rPr>
                <w:rFonts w:ascii="Arial" w:hAnsi="Arial" w:cs="Arial"/>
              </w:rPr>
              <w:t xml:space="preserve">Vielos tinklas įtempiamas ir pritvirtinamas prie </w:t>
            </w:r>
            <w:r>
              <w:rPr>
                <w:rFonts w:ascii="Arial" w:hAnsi="Arial" w:cs="Arial"/>
              </w:rPr>
              <w:t>stulpų</w:t>
            </w:r>
            <w:r w:rsidRPr="00EE7951">
              <w:rPr>
                <w:rFonts w:ascii="Arial" w:hAnsi="Arial" w:cs="Arial"/>
              </w:rPr>
              <w:t xml:space="preserve">. Tinklas tiesiamas taip, kad apatinė jo dalis priglustų prie žemės ir neliktų tarpų per kuriuos galėtų pralįsti kanopiniai žvėrys. </w:t>
            </w:r>
          </w:p>
          <w:p w14:paraId="20369F35" w14:textId="77777777" w:rsidR="00A20CB4" w:rsidRPr="00EE7951" w:rsidRDefault="00A20CB4" w:rsidP="00A20CB4">
            <w:pPr>
              <w:jc w:val="both"/>
              <w:rPr>
                <w:rFonts w:ascii="Arial" w:hAnsi="Arial" w:cs="Arial"/>
              </w:rPr>
            </w:pPr>
            <w:r w:rsidRPr="00EE7951">
              <w:rPr>
                <w:rFonts w:ascii="Arial" w:hAnsi="Arial" w:cs="Arial"/>
              </w:rPr>
              <w:t xml:space="preserve">Tvora turi būti ne žemesnė kaip 2 m nuo žemės paviršiaus. </w:t>
            </w:r>
          </w:p>
          <w:p w14:paraId="6A86883F" w14:textId="66072A54" w:rsidR="00A20CB4" w:rsidRPr="00EE7951" w:rsidRDefault="00A20CB4" w:rsidP="00A20CB4">
            <w:pPr>
              <w:jc w:val="both"/>
              <w:rPr>
                <w:rFonts w:ascii="Arial" w:hAnsi="Arial" w:cs="Arial"/>
              </w:rPr>
            </w:pPr>
            <w:r w:rsidRPr="00EE7951">
              <w:rPr>
                <w:rFonts w:ascii="Arial" w:hAnsi="Arial" w:cs="Arial"/>
              </w:rPr>
              <w:t>Konkrečiu tvoros tvėrimo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4625CA7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m įrengtos apsauginės tvoros.</w:t>
            </w:r>
          </w:p>
        </w:tc>
      </w:tr>
      <w:tr w:rsidR="00A20CB4" w:rsidRPr="00EE7951" w14:paraId="461C1FEC" w14:textId="77777777" w:rsidTr="005646C3">
        <w:tc>
          <w:tcPr>
            <w:tcW w:w="851" w:type="dxa"/>
          </w:tcPr>
          <w:p w14:paraId="46585241" w14:textId="77777777" w:rsidR="00A20CB4" w:rsidRDefault="00A20CB4" w:rsidP="00A20CB4">
            <w:pPr>
              <w:rPr>
                <w:rFonts w:ascii="Arial" w:hAnsi="Arial" w:cs="Arial"/>
              </w:rPr>
            </w:pPr>
            <w:r>
              <w:rPr>
                <w:rFonts w:ascii="Arial" w:hAnsi="Arial" w:cs="Arial"/>
              </w:rPr>
              <w:t>6.6.</w:t>
            </w:r>
          </w:p>
        </w:tc>
        <w:tc>
          <w:tcPr>
            <w:tcW w:w="2977" w:type="dxa"/>
            <w:tcBorders>
              <w:top w:val="single" w:sz="4" w:space="0" w:color="auto"/>
              <w:left w:val="single" w:sz="4" w:space="0" w:color="auto"/>
              <w:bottom w:val="single" w:sz="4" w:space="0" w:color="auto"/>
              <w:right w:val="single" w:sz="4" w:space="0" w:color="auto"/>
            </w:tcBorders>
          </w:tcPr>
          <w:p w14:paraId="45585983"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Pr>
                <w:rFonts w:ascii="Arial" w:hAnsi="Arial" w:cs="Arial"/>
              </w:rPr>
              <w:t xml:space="preserve"> ir jaunuolynų</w:t>
            </w:r>
            <w:r w:rsidRPr="00EE7951">
              <w:rPr>
                <w:rFonts w:ascii="Arial" w:hAnsi="Arial" w:cs="Arial"/>
              </w:rPr>
              <w:t xml:space="preserve"> apsauga nuo kanopinių žvėrių daromos žalos, vielos tinklo tvoros remontas</w:t>
            </w:r>
          </w:p>
        </w:tc>
        <w:tc>
          <w:tcPr>
            <w:tcW w:w="11907" w:type="dxa"/>
            <w:tcBorders>
              <w:top w:val="single" w:sz="4" w:space="0" w:color="auto"/>
              <w:left w:val="single" w:sz="4" w:space="0" w:color="auto"/>
              <w:bottom w:val="single" w:sz="4" w:space="0" w:color="auto"/>
              <w:right w:val="single" w:sz="4" w:space="0" w:color="auto"/>
            </w:tcBorders>
          </w:tcPr>
          <w:p w14:paraId="696EBE85" w14:textId="6D13A759"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vykdomas apsauginės tvoros remontas, sąrašą ir </w:t>
            </w:r>
            <w:r w:rsidR="00CE4061">
              <w:rPr>
                <w:rFonts w:ascii="Arial" w:hAnsi="Arial" w:cs="Arial"/>
              </w:rPr>
              <w:t xml:space="preserve">Tiekėjui </w:t>
            </w:r>
            <w:r w:rsidRPr="00EE7951">
              <w:rPr>
                <w:rFonts w:ascii="Arial" w:hAnsi="Arial" w:cs="Arial"/>
              </w:rPr>
              <w:t>parodo natūroje reikalingus remontuoti apsauginės tvoros ruožus.</w:t>
            </w:r>
            <w:r>
              <w:t xml:space="preserve"> </w:t>
            </w:r>
            <w:r w:rsidR="00CE4061">
              <w:t xml:space="preserve">Paslaugos </w:t>
            </w:r>
            <w:r w:rsidRPr="00CF082B">
              <w:rPr>
                <w:rFonts w:ascii="Arial" w:hAnsi="Arial" w:cs="Arial"/>
              </w:rPr>
              <w:t xml:space="preserve"> atliekam</w:t>
            </w:r>
            <w:r w:rsidR="00CE4061">
              <w:rPr>
                <w:rFonts w:ascii="Arial" w:hAnsi="Arial" w:cs="Arial"/>
              </w:rPr>
              <w:t xml:space="preserve">os </w:t>
            </w:r>
            <w:r w:rsidRPr="00CF082B">
              <w:rPr>
                <w:rFonts w:ascii="Arial" w:hAnsi="Arial" w:cs="Arial"/>
              </w:rPr>
              <w:t xml:space="preserve"> pagal Šalių suderintą miškininkystės  paslaugų teikimo grafiką.</w:t>
            </w:r>
          </w:p>
          <w:p w14:paraId="588FDC8A" w14:textId="5E79392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Naudodamas</w:t>
            </w:r>
            <w:r w:rsidR="00CE4061" w:rsidRPr="00EE7951">
              <w:rPr>
                <w:rFonts w:ascii="Arial" w:hAnsi="Arial" w:cs="Arial"/>
              </w:rPr>
              <w:t xml:space="preserve"> </w:t>
            </w:r>
            <w:r w:rsidR="00CE4061">
              <w:rPr>
                <w:rFonts w:ascii="Arial" w:hAnsi="Arial" w:cs="Arial"/>
              </w:rPr>
              <w:t xml:space="preserve">Pirkėjo </w:t>
            </w:r>
            <w:r>
              <w:rPr>
                <w:rFonts w:ascii="Arial" w:hAnsi="Arial" w:cs="Arial"/>
              </w:rPr>
              <w:t xml:space="preserve">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w:t>
            </w:r>
            <w:r w:rsidR="00CE4061">
              <w:rPr>
                <w:rFonts w:ascii="Arial" w:hAnsi="Arial" w:cs="Arial"/>
              </w:rPr>
              <w:t xml:space="preserve">Tiekėjas </w:t>
            </w:r>
            <w:r w:rsidRPr="00EE7951">
              <w:rPr>
                <w:rFonts w:ascii="Arial" w:hAnsi="Arial" w:cs="Arial"/>
              </w:rPr>
              <w:t>savo įrankiais ir priemonėmis, nurodytuose miško sklypuose suremontuoja vielos tinklo tvorą.</w:t>
            </w:r>
          </w:p>
          <w:p w14:paraId="220C8D60" w14:textId="3C5C1065" w:rsidR="00A20CB4" w:rsidRPr="00EE7951" w:rsidRDefault="00A20CB4" w:rsidP="00A20CB4">
            <w:pPr>
              <w:tabs>
                <w:tab w:val="left" w:pos="993"/>
              </w:tabs>
              <w:spacing w:line="256" w:lineRule="auto"/>
              <w:jc w:val="both"/>
              <w:rPr>
                <w:rFonts w:ascii="Arial" w:hAnsi="Arial" w:cs="Arial"/>
              </w:rPr>
            </w:pPr>
            <w:r w:rsidRPr="005646C3">
              <w:rPr>
                <w:rFonts w:ascii="Arial" w:hAnsi="Arial" w:cs="Arial"/>
                <w:shd w:val="clear" w:color="auto" w:fill="FFFFFF" w:themeFill="background1"/>
              </w:rPr>
              <w:t xml:space="preserve">Tvoros stulpus </w:t>
            </w:r>
            <w:r w:rsidR="00CE4061">
              <w:rPr>
                <w:rFonts w:ascii="Arial" w:hAnsi="Arial" w:cs="Arial"/>
                <w:shd w:val="clear" w:color="auto" w:fill="FFFFFF" w:themeFill="background1"/>
              </w:rPr>
              <w:t xml:space="preserve">Tiekėjas </w:t>
            </w:r>
            <w:r w:rsidRPr="005646C3">
              <w:rPr>
                <w:rFonts w:ascii="Arial" w:hAnsi="Arial" w:cs="Arial"/>
                <w:shd w:val="clear" w:color="auto" w:fill="FFFFFF" w:themeFill="background1"/>
              </w:rPr>
              <w:t>pasiruošia iš</w:t>
            </w:r>
            <w:r w:rsidR="00CE4061" w:rsidRPr="00EE7951">
              <w:rPr>
                <w:rFonts w:ascii="Arial" w:hAnsi="Arial" w:cs="Arial"/>
              </w:rPr>
              <w:t xml:space="preserve"> </w:t>
            </w:r>
            <w:r w:rsidR="00CE4061">
              <w:rPr>
                <w:rFonts w:ascii="Arial" w:hAnsi="Arial" w:cs="Arial"/>
              </w:rPr>
              <w:t>Pirkėjo</w:t>
            </w:r>
            <w:r>
              <w:rPr>
                <w:rFonts w:ascii="Arial" w:hAnsi="Arial" w:cs="Arial"/>
              </w:rPr>
              <w:t xml:space="preserve"> </w:t>
            </w:r>
            <w:r w:rsidRPr="005646C3">
              <w:rPr>
                <w:rFonts w:ascii="Arial" w:hAnsi="Arial" w:cs="Arial"/>
                <w:shd w:val="clear" w:color="auto" w:fill="FFFFFF" w:themeFill="background1"/>
              </w:rPr>
              <w:t xml:space="preserve"> pateiktos medžiagos. Stulpai atrenkami iš ne plonesnių kaip 12 cm skersmens </w:t>
            </w:r>
            <w:proofErr w:type="spellStart"/>
            <w:r w:rsidRPr="005646C3">
              <w:rPr>
                <w:rFonts w:ascii="Arial" w:hAnsi="Arial" w:cs="Arial"/>
                <w:shd w:val="clear" w:color="auto" w:fill="FFFFFF" w:themeFill="background1"/>
              </w:rPr>
              <w:t>plongalyje</w:t>
            </w:r>
            <w:proofErr w:type="spellEnd"/>
            <w:r w:rsidRPr="005646C3">
              <w:rPr>
                <w:rFonts w:ascii="Arial" w:hAnsi="Arial" w:cs="Arial"/>
                <w:shd w:val="clear" w:color="auto" w:fill="FFFFFF" w:themeFill="background1"/>
              </w:rPr>
              <w:t xml:space="preserve">  spygliuočių rąstelių. Taip pat </w:t>
            </w:r>
            <w:r w:rsidR="00CE4061">
              <w:rPr>
                <w:rFonts w:ascii="Arial" w:hAnsi="Arial" w:cs="Arial"/>
              </w:rPr>
              <w:t xml:space="preserve">Pirkėjas </w:t>
            </w:r>
            <w:r w:rsidRPr="005646C3">
              <w:rPr>
                <w:rFonts w:ascii="Arial" w:hAnsi="Arial" w:cs="Arial"/>
                <w:shd w:val="clear" w:color="auto" w:fill="FFFFFF" w:themeFill="background1"/>
              </w:rPr>
              <w:t>gali pateikti jau paruoštus tvėrimui stulpus.</w:t>
            </w:r>
          </w:p>
          <w:p w14:paraId="56985D49" w14:textId="4F1C7066" w:rsidR="00A20CB4" w:rsidRPr="00EE7951" w:rsidRDefault="00CE4061" w:rsidP="00A20CB4">
            <w:pPr>
              <w:tabs>
                <w:tab w:val="left" w:pos="993"/>
              </w:tabs>
              <w:spacing w:line="256" w:lineRule="auto"/>
              <w:jc w:val="both"/>
              <w:rPr>
                <w:rFonts w:ascii="Arial" w:hAnsi="Arial" w:cs="Arial"/>
              </w:rPr>
            </w:pPr>
            <w:r>
              <w:rPr>
                <w:rFonts w:ascii="Arial" w:hAnsi="Arial" w:cs="Arial"/>
              </w:rPr>
              <w:t xml:space="preserve">Pirkėjas Tiekėjui </w:t>
            </w:r>
            <w:r w:rsidR="00A20CB4" w:rsidRPr="00EE7951">
              <w:rPr>
                <w:rFonts w:ascii="Arial" w:hAnsi="Arial" w:cs="Arial"/>
              </w:rPr>
              <w:t xml:space="preserve">remontui vielos tinklą, </w:t>
            </w:r>
            <w:r w:rsidR="00A20CB4">
              <w:rPr>
                <w:rFonts w:ascii="Arial" w:hAnsi="Arial" w:cs="Arial"/>
              </w:rPr>
              <w:t>medžiagas</w:t>
            </w:r>
            <w:r w:rsidR="00A20CB4" w:rsidRPr="00EE7951">
              <w:rPr>
                <w:rFonts w:ascii="Arial" w:hAnsi="Arial" w:cs="Arial"/>
              </w:rPr>
              <w:t xml:space="preserve"> tinklo tvirtinimui ir stulpus pateikia </w:t>
            </w:r>
            <w:r>
              <w:rPr>
                <w:rFonts w:ascii="Arial" w:hAnsi="Arial" w:cs="Arial"/>
              </w:rPr>
              <w:t xml:space="preserve">Pirkėjo </w:t>
            </w:r>
            <w:r w:rsidR="00A20CB4" w:rsidRPr="00EE7951">
              <w:rPr>
                <w:rFonts w:ascii="Arial" w:hAnsi="Arial" w:cs="Arial"/>
              </w:rPr>
              <w:t>nurodytoje sandėliavimo vietoje.</w:t>
            </w:r>
          </w:p>
          <w:p w14:paraId="2E3FA950"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Remontuojant tvorą, išvirtę, supuvę ir sulūžę tvoros stulpai pakeičiami naujais. Suremontuojami sulūžę ir supuvę varteliai, pakeičiant jų sulūžusias ir supuvusias dalis. Pataisomos vielos tinkle atsiradusios skylės, įtempiamas atsilaisvinęs ir ištampytas vielos tinklas, sugadintos tinklo dalys pakeičiamos nauju tinklu. Nuo žemės atkeltas tinklas pritempiamas prie žemės prikalant jį prie žemės mediniais kuoliukais 45 º kampu.</w:t>
            </w:r>
          </w:p>
          <w:p w14:paraId="5B4F3C33" w14:textId="4DFBA6EA"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tvoros remonto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09C55E13" w14:textId="77777777" w:rsidR="00A20CB4" w:rsidRDefault="00A20CB4" w:rsidP="00A20CB4">
            <w:pPr>
              <w:tabs>
                <w:tab w:val="left" w:pos="993"/>
              </w:tabs>
              <w:spacing w:line="256" w:lineRule="auto"/>
              <w:jc w:val="both"/>
              <w:rPr>
                <w:rFonts w:ascii="Arial" w:hAnsi="Arial" w:cs="Arial"/>
              </w:rPr>
            </w:pPr>
            <w:r>
              <w:rPr>
                <w:rFonts w:ascii="Arial" w:hAnsi="Arial" w:cs="Arial"/>
              </w:rPr>
              <w:lastRenderedPageBreak/>
              <w:t>Pataisius tvoros tinklo skyles, jo įtempimą, pakeitus jo dalis tarp dviejų stulpų, skaičiuojama, kad suremontuota tarp dvejų stulpų esančio ilgio tvora, pakeitus tvoros stulpą – skaičiuojama, kad suremontuota nuo pakeisto stulpo į abi puses esančių pusės tvoros tarpų ilgio tvora.</w:t>
            </w:r>
            <w:r w:rsidRPr="00EE7951">
              <w:rPr>
                <w:rFonts w:ascii="Arial" w:hAnsi="Arial" w:cs="Arial"/>
              </w:rPr>
              <w:t xml:space="preserve"> </w:t>
            </w:r>
          </w:p>
          <w:p w14:paraId="73B6C7C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m suremontuotos tvoros</w:t>
            </w:r>
            <w:r>
              <w:rPr>
                <w:rFonts w:ascii="Arial" w:hAnsi="Arial" w:cs="Arial"/>
              </w:rPr>
              <w:t>.</w:t>
            </w:r>
          </w:p>
        </w:tc>
      </w:tr>
      <w:tr w:rsidR="00A20CB4" w:rsidRPr="00EE7951" w14:paraId="43B67602" w14:textId="77777777" w:rsidTr="005646C3">
        <w:tc>
          <w:tcPr>
            <w:tcW w:w="851" w:type="dxa"/>
          </w:tcPr>
          <w:p w14:paraId="400184C4"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w:t>
            </w:r>
            <w:r>
              <w:rPr>
                <w:rFonts w:ascii="Arial" w:hAnsi="Arial" w:cs="Arial"/>
              </w:rPr>
              <w:t>7</w:t>
            </w:r>
            <w:r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154F197D"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Pr>
                <w:rFonts w:ascii="Arial" w:hAnsi="Arial" w:cs="Arial"/>
              </w:rPr>
              <w:t xml:space="preserve"> ir jaunuolynų </w:t>
            </w:r>
            <w:r w:rsidRPr="00EE7951">
              <w:rPr>
                <w:rFonts w:ascii="Arial" w:hAnsi="Arial" w:cs="Arial"/>
              </w:rPr>
              <w:t>apsauga nuo kanopinių žvėrių daromos žalos, vielos tinklo tvoros nuardymas</w:t>
            </w:r>
          </w:p>
        </w:tc>
        <w:tc>
          <w:tcPr>
            <w:tcW w:w="11907" w:type="dxa"/>
            <w:tcBorders>
              <w:top w:val="single" w:sz="4" w:space="0" w:color="auto"/>
              <w:left w:val="single" w:sz="4" w:space="0" w:color="auto"/>
              <w:bottom w:val="single" w:sz="4" w:space="0" w:color="auto"/>
              <w:right w:val="single" w:sz="4" w:space="0" w:color="auto"/>
            </w:tcBorders>
          </w:tcPr>
          <w:p w14:paraId="1691926D" w14:textId="37CD9AA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 xml:space="preserve">Tiekėjui </w:t>
            </w:r>
            <w:r w:rsidRPr="00EE7951">
              <w:rPr>
                <w:rFonts w:ascii="Arial" w:hAnsi="Arial" w:cs="Arial"/>
              </w:rPr>
              <w:t xml:space="preserve">rašytinį miško sklypų, kuriuose bus vykdomas želdinių, </w:t>
            </w:r>
            <w:proofErr w:type="spellStart"/>
            <w:r w:rsidRPr="00EE7951">
              <w:rPr>
                <w:rFonts w:ascii="Arial" w:hAnsi="Arial" w:cs="Arial"/>
              </w:rPr>
              <w:t>žėlinių</w:t>
            </w:r>
            <w:proofErr w:type="spellEnd"/>
            <w:r w:rsidRPr="00EE7951">
              <w:rPr>
                <w:rFonts w:ascii="Arial" w:hAnsi="Arial" w:cs="Arial"/>
              </w:rPr>
              <w:t xml:space="preserve"> apsauginės tvoros nuardymo darbai, sąrašą ir </w:t>
            </w:r>
            <w:r w:rsidR="0057120D">
              <w:rPr>
                <w:rFonts w:ascii="Arial" w:hAnsi="Arial" w:cs="Arial"/>
              </w:rPr>
              <w:t xml:space="preserve">Tiekėjui </w:t>
            </w:r>
            <w:r w:rsidRPr="00EE7951">
              <w:rPr>
                <w:rFonts w:ascii="Arial" w:hAnsi="Arial" w:cs="Arial"/>
              </w:rPr>
              <w:t>parodo natūroje reikalingus nuardyti apsauginės tvoros ruožus.</w:t>
            </w:r>
            <w:r>
              <w:t xml:space="preserve"> </w:t>
            </w:r>
            <w:r w:rsidR="0057120D">
              <w:rPr>
                <w:rFonts w:ascii="Arial" w:hAnsi="Arial" w:cs="Arial"/>
              </w:rPr>
              <w:t xml:space="preserve">Paslaugos </w:t>
            </w:r>
            <w:r w:rsidRPr="00CF082B">
              <w:rPr>
                <w:rFonts w:ascii="Arial" w:hAnsi="Arial" w:cs="Arial"/>
              </w:rPr>
              <w:t>atliekam</w:t>
            </w:r>
            <w:r w:rsidR="0057120D">
              <w:rPr>
                <w:rFonts w:ascii="Arial" w:hAnsi="Arial" w:cs="Arial"/>
              </w:rPr>
              <w:t>os</w:t>
            </w:r>
            <w:r w:rsidRPr="00CF082B">
              <w:rPr>
                <w:rFonts w:ascii="Arial" w:hAnsi="Arial" w:cs="Arial"/>
              </w:rPr>
              <w:t xml:space="preserve"> pagal Šalių suderintą miškininkystės  paslaugų teikimo grafiką.</w:t>
            </w:r>
          </w:p>
          <w:p w14:paraId="69AB140C" w14:textId="737885A5" w:rsidR="00A20CB4" w:rsidRPr="00EE7951" w:rsidRDefault="0057120D"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savo įrankiais ir priemonėmis, nurodytuose miško sklypuose išardo ir pašalina vielos tinklo tvorą.</w:t>
            </w:r>
          </w:p>
          <w:p w14:paraId="632CEFE4" w14:textId="67699F7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Išardant tvorą tinklas nuimamas nuo stulpų, susukamas ir sudedamas </w:t>
            </w:r>
            <w:r w:rsidR="0057120D">
              <w:rPr>
                <w:rFonts w:ascii="Arial" w:hAnsi="Arial" w:cs="Arial"/>
              </w:rPr>
              <w:t xml:space="preserve">Pirkėjo </w:t>
            </w:r>
            <w:r w:rsidRPr="00EE7951">
              <w:rPr>
                <w:rFonts w:ascii="Arial" w:hAnsi="Arial" w:cs="Arial"/>
              </w:rPr>
              <w:t xml:space="preserve">nurodytoje sandėliavimo vietoje. Stulpai išraunami arba nupjaunami prie žemės paviršiaus. Pašalinami varteliai. Medinės tvoros dalys paliekamos tame pačiame sklype supūti. Metalinės ar plastikinės tvoros dalys sudedamos </w:t>
            </w:r>
            <w:r w:rsidR="0057120D">
              <w:rPr>
                <w:rFonts w:ascii="Arial" w:hAnsi="Arial" w:cs="Arial"/>
              </w:rPr>
              <w:t xml:space="preserve">Pirkėjo </w:t>
            </w:r>
            <w:r w:rsidRPr="00EE7951">
              <w:rPr>
                <w:rFonts w:ascii="Arial" w:hAnsi="Arial" w:cs="Arial"/>
              </w:rPr>
              <w:t>nurodytoje sandėliavimo vietoje.</w:t>
            </w:r>
          </w:p>
          <w:p w14:paraId="4DFBEE5F" w14:textId="6E9D535B"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tvoros išardymo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54F4859B" w14:textId="77777777" w:rsidR="00A20CB4" w:rsidRPr="00EE7951" w:rsidRDefault="00A20CB4" w:rsidP="00A20CB4">
            <w:pPr>
              <w:tabs>
                <w:tab w:val="left" w:pos="993"/>
              </w:tabs>
              <w:spacing w:line="256" w:lineRule="auto"/>
              <w:jc w:val="both"/>
              <w:rPr>
                <w:rFonts w:ascii="Arial" w:hAnsi="Arial" w:cs="Arial"/>
                <w:highlight w:val="yellow"/>
              </w:rPr>
            </w:pPr>
            <w:r w:rsidRPr="00EE7951">
              <w:rPr>
                <w:rFonts w:ascii="Arial" w:hAnsi="Arial" w:cs="Arial"/>
              </w:rPr>
              <w:t>Suteiktų paslaugų  kiekio apskaitos vnt. – m išardytos tvoros.</w:t>
            </w:r>
          </w:p>
        </w:tc>
      </w:tr>
      <w:tr w:rsidR="00A20CB4" w:rsidRPr="00EE7951" w14:paraId="79EDE0A3" w14:textId="77777777" w:rsidTr="005646C3">
        <w:tc>
          <w:tcPr>
            <w:tcW w:w="851" w:type="dxa"/>
          </w:tcPr>
          <w:p w14:paraId="49D9F761" w14:textId="77777777" w:rsidR="00A20CB4" w:rsidRPr="00EE7951" w:rsidRDefault="00A20CB4" w:rsidP="00A20CB4">
            <w:pPr>
              <w:rPr>
                <w:rFonts w:ascii="Arial" w:hAnsi="Arial" w:cs="Arial"/>
              </w:rPr>
            </w:pPr>
            <w:r>
              <w:rPr>
                <w:rFonts w:ascii="Arial" w:hAnsi="Arial" w:cs="Arial"/>
              </w:rPr>
              <w:t>6.8.</w:t>
            </w:r>
          </w:p>
        </w:tc>
        <w:tc>
          <w:tcPr>
            <w:tcW w:w="2977" w:type="dxa"/>
            <w:tcBorders>
              <w:top w:val="single" w:sz="4" w:space="0" w:color="auto"/>
              <w:left w:val="single" w:sz="4" w:space="0" w:color="auto"/>
              <w:bottom w:val="single" w:sz="4" w:space="0" w:color="auto"/>
              <w:right w:val="single" w:sz="4" w:space="0" w:color="auto"/>
            </w:tcBorders>
          </w:tcPr>
          <w:p w14:paraId="49F4171C" w14:textId="77777777" w:rsidR="00A20CB4" w:rsidRPr="00EE7951" w:rsidRDefault="00A20CB4" w:rsidP="00A20CB4">
            <w:pPr>
              <w:jc w:val="both"/>
              <w:rPr>
                <w:rFonts w:ascii="Arial" w:hAnsi="Arial" w:cs="Arial"/>
              </w:rPr>
            </w:pPr>
            <w:r w:rsidRPr="00EE7951">
              <w:rPr>
                <w:rFonts w:ascii="Arial" w:hAnsi="Arial" w:cs="Arial"/>
              </w:rPr>
              <w:t xml:space="preserve">Medžių kamienų apsauga nuo kanopinių žvėrių daromos žalos, tepant </w:t>
            </w:r>
            <w:proofErr w:type="spellStart"/>
            <w:r w:rsidRPr="00EE7951">
              <w:rPr>
                <w:rFonts w:ascii="Arial" w:hAnsi="Arial" w:cs="Arial"/>
              </w:rPr>
              <w:t>repelentus</w:t>
            </w:r>
            <w:proofErr w:type="spellEnd"/>
          </w:p>
        </w:tc>
        <w:tc>
          <w:tcPr>
            <w:tcW w:w="11907" w:type="dxa"/>
            <w:tcBorders>
              <w:top w:val="single" w:sz="4" w:space="0" w:color="auto"/>
              <w:left w:val="single" w:sz="4" w:space="0" w:color="auto"/>
              <w:bottom w:val="single" w:sz="4" w:space="0" w:color="auto"/>
              <w:right w:val="single" w:sz="4" w:space="0" w:color="auto"/>
            </w:tcBorders>
          </w:tcPr>
          <w:p w14:paraId="342762F7" w14:textId="3DF3F2D8" w:rsidR="00A20CB4" w:rsidRPr="00EE7951" w:rsidRDefault="00A20CB4" w:rsidP="00A20CB4">
            <w:pPr>
              <w:jc w:val="both"/>
              <w:rPr>
                <w:rFonts w:ascii="Arial" w:hAnsi="Arial" w:cs="Arial"/>
              </w:rPr>
            </w:pPr>
            <w:r w:rsidRPr="00EE7951">
              <w:rPr>
                <w:rFonts w:ascii="Arial" w:hAnsi="Arial" w:cs="Arial"/>
              </w:rPr>
              <w:t>Prieš pradedant vykdyti paslaugą</w:t>
            </w:r>
            <w:r w:rsidR="0057120D" w:rsidRPr="00EE7951">
              <w:rPr>
                <w:rFonts w:ascii="Arial" w:hAnsi="Arial" w:cs="Arial"/>
              </w:rPr>
              <w:t xml:space="preserve"> </w:t>
            </w:r>
            <w:r w:rsidR="0057120D">
              <w:rPr>
                <w:rFonts w:ascii="Arial" w:hAnsi="Arial" w:cs="Arial"/>
              </w:rPr>
              <w:t>Pirkėjas</w:t>
            </w:r>
            <w:r w:rsidRPr="00EE7951">
              <w:rPr>
                <w:rFonts w:ascii="Arial" w:hAnsi="Arial" w:cs="Arial"/>
              </w:rPr>
              <w:t xml:space="preserve"> pateikia </w:t>
            </w:r>
            <w:r w:rsidR="0057120D">
              <w:rPr>
                <w:rFonts w:ascii="Arial" w:hAnsi="Arial" w:cs="Arial"/>
              </w:rPr>
              <w:t xml:space="preserve">Tiekėjui </w:t>
            </w:r>
            <w:r w:rsidRPr="00EE7951">
              <w:rPr>
                <w:rFonts w:ascii="Arial" w:hAnsi="Arial" w:cs="Arial"/>
              </w:rPr>
              <w:t>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4228E2">
              <w:rPr>
                <w:rFonts w:ascii="Arial" w:hAnsi="Arial" w:cs="Arial"/>
              </w:rPr>
              <w:t xml:space="preserve">Prieš </w:t>
            </w:r>
            <w:r w:rsidR="0057120D">
              <w:rPr>
                <w:rFonts w:ascii="Arial" w:hAnsi="Arial" w:cs="Arial"/>
              </w:rPr>
              <w:t xml:space="preserve">paslaugų teikimo </w:t>
            </w:r>
            <w:r w:rsidRPr="004228E2">
              <w:rPr>
                <w:rFonts w:ascii="Arial" w:hAnsi="Arial" w:cs="Arial"/>
              </w:rPr>
              <w:t xml:space="preserve"> pradžią </w:t>
            </w:r>
            <w:r w:rsidR="0057120D">
              <w:rPr>
                <w:rFonts w:ascii="Arial" w:hAnsi="Arial" w:cs="Arial"/>
              </w:rPr>
              <w:t xml:space="preserve">Tiekėjui </w:t>
            </w:r>
            <w:r w:rsidRPr="004228E2">
              <w:rPr>
                <w:rFonts w:ascii="Arial" w:hAnsi="Arial" w:cs="Arial"/>
              </w:rPr>
              <w:t xml:space="preserve">parodo natūroje miško sklypų, kuriuose bus vykdoma želdinių, </w:t>
            </w:r>
            <w:proofErr w:type="spellStart"/>
            <w:r w:rsidRPr="004228E2">
              <w:rPr>
                <w:rFonts w:ascii="Arial" w:hAnsi="Arial" w:cs="Arial"/>
              </w:rPr>
              <w:t>žėlinių</w:t>
            </w:r>
            <w:proofErr w:type="spellEnd"/>
            <w:r w:rsidRPr="004228E2">
              <w:rPr>
                <w:rFonts w:ascii="Arial" w:hAnsi="Arial" w:cs="Arial"/>
              </w:rPr>
              <w:t xml:space="preserve"> apsauga, ribas, informuoja apie </w:t>
            </w:r>
            <w:r w:rsidR="0057120D">
              <w:rPr>
                <w:rFonts w:ascii="Arial" w:hAnsi="Arial" w:cs="Arial"/>
              </w:rPr>
              <w:t xml:space="preserve">paslaugoms </w:t>
            </w:r>
            <w:r w:rsidRPr="004228E2">
              <w:rPr>
                <w:rFonts w:ascii="Arial" w:hAnsi="Arial" w:cs="Arial"/>
              </w:rPr>
              <w:t xml:space="preserve"> taikomą įkainį</w:t>
            </w:r>
            <w:r>
              <w:rPr>
                <w:rFonts w:ascii="Arial" w:hAnsi="Arial" w:cs="Arial"/>
              </w:rPr>
              <w:t xml:space="preserve">, </w:t>
            </w:r>
            <w:r w:rsidRPr="008B67FC">
              <w:rPr>
                <w:rFonts w:ascii="Arial" w:hAnsi="Arial" w:cs="Arial"/>
              </w:rPr>
              <w:t>nurodo preliminarų apsaugomų medelių skaičių.</w:t>
            </w:r>
            <w:r w:rsidRPr="004228E2">
              <w:rPr>
                <w:rFonts w:ascii="Arial" w:hAnsi="Arial" w:cs="Arial"/>
              </w:rPr>
              <w:t xml:space="preserve"> </w:t>
            </w:r>
            <w:r w:rsidR="0057120D">
              <w:rPr>
                <w:rFonts w:ascii="Arial" w:hAnsi="Arial" w:cs="Arial"/>
              </w:rPr>
              <w:t xml:space="preserve">Paslaugos </w:t>
            </w:r>
            <w:r w:rsidRPr="00CF082B">
              <w:rPr>
                <w:rFonts w:ascii="Arial" w:hAnsi="Arial" w:cs="Arial"/>
              </w:rPr>
              <w:t xml:space="preserve"> atliekam</w:t>
            </w:r>
            <w:r w:rsidR="0057120D">
              <w:rPr>
                <w:rFonts w:ascii="Arial" w:hAnsi="Arial" w:cs="Arial"/>
              </w:rPr>
              <w:t xml:space="preserve">os </w:t>
            </w:r>
            <w:r w:rsidRPr="00CF082B">
              <w:rPr>
                <w:rFonts w:ascii="Arial" w:hAnsi="Arial" w:cs="Arial"/>
              </w:rPr>
              <w:t xml:space="preserve"> pagal Šalių suderintą miškininkystės  paslaugų teikimo grafiką.</w:t>
            </w:r>
          </w:p>
          <w:p w14:paraId="660C76BE" w14:textId="300448BA" w:rsidR="00A20CB4" w:rsidRDefault="00A20CB4" w:rsidP="00A20CB4">
            <w:pPr>
              <w:jc w:val="both"/>
            </w:pPr>
            <w:r w:rsidRPr="00EE7951">
              <w:rPr>
                <w:rFonts w:ascii="Arial" w:hAnsi="Arial" w:cs="Arial"/>
              </w:rPr>
              <w:t xml:space="preserve">Naudodamas </w:t>
            </w:r>
            <w:r w:rsidR="0057120D">
              <w:rPr>
                <w:rFonts w:ascii="Arial" w:hAnsi="Arial" w:cs="Arial"/>
              </w:rPr>
              <w:t xml:space="preserve">Pirkėjo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xml:space="preserve">, </w:t>
            </w:r>
            <w:r w:rsidR="0057120D">
              <w:rPr>
                <w:rFonts w:ascii="Arial" w:hAnsi="Arial" w:cs="Arial"/>
              </w:rPr>
              <w:t>Tie</w:t>
            </w:r>
            <w:r w:rsidRPr="00EE7951">
              <w:rPr>
                <w:rFonts w:ascii="Arial" w:hAnsi="Arial" w:cs="Arial"/>
              </w:rPr>
              <w:t>kėjas savo įrankiais ir priemonėmis, nurodytuose miško sklypuose aptepa nurodytą kiekį medelių kamienų</w:t>
            </w:r>
            <w:r w:rsidRPr="00A24F7A">
              <w:rPr>
                <w:rFonts w:ascii="Arial" w:hAnsi="Arial" w:cs="Arial"/>
              </w:rPr>
              <w:t>.</w:t>
            </w:r>
            <w:r w:rsidRPr="00A24F7A">
              <w:t xml:space="preserve"> </w:t>
            </w:r>
            <w:r w:rsidRPr="00A24F7A">
              <w:rPr>
                <w:rFonts w:ascii="Arial" w:hAnsi="Arial" w:cs="Arial"/>
              </w:rPr>
              <w:t>Prieš užtepdamas kamieno mechaninę apsaugą</w:t>
            </w:r>
            <w:r>
              <w:rPr>
                <w:rFonts w:ascii="Arial" w:hAnsi="Arial" w:cs="Arial"/>
              </w:rPr>
              <w:t>,</w:t>
            </w:r>
            <w:r w:rsidRPr="00A24F7A">
              <w:rPr>
                <w:rFonts w:ascii="Arial" w:hAnsi="Arial" w:cs="Arial"/>
              </w:rPr>
              <w:t xml:space="preserve"> </w:t>
            </w:r>
            <w:r w:rsidR="0057120D">
              <w:rPr>
                <w:rFonts w:ascii="Arial" w:hAnsi="Arial" w:cs="Arial"/>
              </w:rPr>
              <w:t xml:space="preserve">Tiekėjas </w:t>
            </w:r>
            <w:proofErr w:type="spellStart"/>
            <w:r w:rsidRPr="00A24F7A">
              <w:rPr>
                <w:rFonts w:ascii="Arial" w:hAnsi="Arial" w:cs="Arial"/>
              </w:rPr>
              <w:t>sekatoriumi</w:t>
            </w:r>
            <w:proofErr w:type="spellEnd"/>
            <w:r w:rsidRPr="00A24F7A">
              <w:rPr>
                <w:rFonts w:ascii="Arial" w:hAnsi="Arial" w:cs="Arial"/>
              </w:rPr>
              <w:t xml:space="preserve"> ar pjūklu apgeni dalį apatinės medelio dalies (1,5 – 2 m aukščio) šoninių šakų, kurios</w:t>
            </w:r>
            <w:r>
              <w:rPr>
                <w:rFonts w:ascii="Arial" w:hAnsi="Arial" w:cs="Arial"/>
              </w:rPr>
              <w:t xml:space="preserve"> </w:t>
            </w:r>
            <w:r w:rsidRPr="00A24F7A">
              <w:rPr>
                <w:rFonts w:ascii="Arial" w:hAnsi="Arial" w:cs="Arial"/>
              </w:rPr>
              <w:t xml:space="preserve"> trukd</w:t>
            </w:r>
            <w:r>
              <w:rPr>
                <w:rFonts w:ascii="Arial" w:hAnsi="Arial" w:cs="Arial"/>
              </w:rPr>
              <w:t>o</w:t>
            </w:r>
            <w:r w:rsidRPr="00A24F7A">
              <w:rPr>
                <w:rFonts w:ascii="Arial" w:hAnsi="Arial" w:cs="Arial"/>
              </w:rPr>
              <w:t xml:space="preserve"> užtepti apsaugą.</w:t>
            </w:r>
            <w:r w:rsidRPr="005A7841">
              <w:t xml:space="preserve"> </w:t>
            </w:r>
          </w:p>
          <w:p w14:paraId="07344F23"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7CCCABB5"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tepti lietui lyjant, esant šalnoms, esant drėgniems tepamiems augalams. Tepant oro temperatūra turi būti aukščiau 0 ºC. Iki pradedant lyti nuteptas </w:t>
            </w:r>
            <w:proofErr w:type="spellStart"/>
            <w:r w:rsidRPr="00EE7951">
              <w:rPr>
                <w:rFonts w:ascii="Arial" w:hAnsi="Arial" w:cs="Arial"/>
              </w:rPr>
              <w:t>repelentas</w:t>
            </w:r>
            <w:proofErr w:type="spellEnd"/>
            <w:r w:rsidRPr="00EE7951">
              <w:rPr>
                <w:rFonts w:ascii="Arial" w:hAnsi="Arial" w:cs="Arial"/>
              </w:rPr>
              <w:t xml:space="preserve"> turi būti visiškai išdžiūvęs. </w:t>
            </w:r>
          </w:p>
          <w:p w14:paraId="52E42F38"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p>
          <w:p w14:paraId="16F469E9" w14:textId="77777777" w:rsidR="00A20CB4" w:rsidRPr="00EE7951" w:rsidRDefault="00A20CB4" w:rsidP="00A20CB4">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tepamas teptuku ar kitu įrankiu. </w:t>
            </w:r>
            <w:proofErr w:type="spellStart"/>
            <w:r w:rsidRPr="00EE7951">
              <w:rPr>
                <w:rFonts w:ascii="Arial" w:hAnsi="Arial" w:cs="Arial"/>
              </w:rPr>
              <w:t>Repelentu</w:t>
            </w:r>
            <w:proofErr w:type="spellEnd"/>
            <w:r w:rsidRPr="00EE7951">
              <w:rPr>
                <w:rFonts w:ascii="Arial" w:hAnsi="Arial" w:cs="Arial"/>
              </w:rPr>
              <w:t xml:space="preserve"> reikia aptepti kamieną iki 2 m aukščio.</w:t>
            </w:r>
          </w:p>
          <w:p w14:paraId="398FDF12" w14:textId="77777777" w:rsidR="00A20CB4" w:rsidRPr="00EE7951" w:rsidRDefault="00A20CB4" w:rsidP="00A20CB4">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5F6D7DB2" w14:textId="194C965C" w:rsidR="00A20CB4" w:rsidRPr="00EE7951" w:rsidRDefault="00A20CB4" w:rsidP="00A20CB4">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w:t>
            </w:r>
            <w:r w:rsidR="0057120D" w:rsidRPr="00EE7951">
              <w:rPr>
                <w:rFonts w:ascii="Arial" w:hAnsi="Arial" w:cs="Arial"/>
              </w:rPr>
              <w:t xml:space="preserve"> </w:t>
            </w:r>
            <w:r w:rsidR="0057120D">
              <w:rPr>
                <w:rFonts w:ascii="Arial" w:hAnsi="Arial" w:cs="Arial"/>
              </w:rPr>
              <w:t>Pirkėjui</w:t>
            </w:r>
            <w:r w:rsidRPr="00EE7951">
              <w:rPr>
                <w:rFonts w:ascii="Arial" w:hAnsi="Arial" w:cs="Arial"/>
              </w:rPr>
              <w:t>.</w:t>
            </w:r>
          </w:p>
          <w:p w14:paraId="067BEC6F" w14:textId="331646BD" w:rsidR="00A20CB4" w:rsidRPr="00EE7951" w:rsidRDefault="00A20CB4" w:rsidP="00A20CB4">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tepimo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5B2A1ED6" w14:textId="77777777" w:rsidR="00A20CB4" w:rsidRPr="00EE7951" w:rsidRDefault="00A20CB4" w:rsidP="00A20CB4">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medelių.</w:t>
            </w:r>
          </w:p>
        </w:tc>
      </w:tr>
      <w:tr w:rsidR="00A20CB4" w:rsidRPr="00EE7951" w14:paraId="40B5F102" w14:textId="77777777" w:rsidTr="005646C3">
        <w:tc>
          <w:tcPr>
            <w:tcW w:w="851" w:type="dxa"/>
          </w:tcPr>
          <w:p w14:paraId="35CFD8CF" w14:textId="77777777" w:rsidR="00A20CB4" w:rsidRPr="00EE7951" w:rsidRDefault="00A20CB4" w:rsidP="00A20CB4">
            <w:pPr>
              <w:rPr>
                <w:rFonts w:ascii="Arial" w:hAnsi="Arial" w:cs="Arial"/>
              </w:rPr>
            </w:pPr>
            <w:r>
              <w:rPr>
                <w:rFonts w:ascii="Arial" w:hAnsi="Arial" w:cs="Arial"/>
              </w:rPr>
              <w:t>6.9.</w:t>
            </w:r>
          </w:p>
        </w:tc>
        <w:tc>
          <w:tcPr>
            <w:tcW w:w="2977" w:type="dxa"/>
            <w:tcBorders>
              <w:top w:val="single" w:sz="4" w:space="0" w:color="auto"/>
              <w:left w:val="single" w:sz="4" w:space="0" w:color="auto"/>
              <w:bottom w:val="single" w:sz="4" w:space="0" w:color="auto"/>
              <w:right w:val="single" w:sz="4" w:space="0" w:color="auto"/>
            </w:tcBorders>
          </w:tcPr>
          <w:p w14:paraId="01BD3FF7" w14:textId="77777777" w:rsidR="00A20CB4" w:rsidRPr="00EE7951" w:rsidRDefault="00A20CB4" w:rsidP="00A20CB4">
            <w:pPr>
              <w:jc w:val="both"/>
              <w:rPr>
                <w:rFonts w:ascii="Arial" w:hAnsi="Arial" w:cs="Arial"/>
              </w:rPr>
            </w:pPr>
            <w:r w:rsidRPr="00EE7951">
              <w:rPr>
                <w:rFonts w:ascii="Arial" w:hAnsi="Arial" w:cs="Arial"/>
              </w:rPr>
              <w:t xml:space="preserve">Medžių kamienų apsauga nuo kanopinių žvėrių daromos žalos, purškiant </w:t>
            </w:r>
            <w:proofErr w:type="spellStart"/>
            <w:r w:rsidRPr="00EE7951">
              <w:rPr>
                <w:rFonts w:ascii="Arial" w:hAnsi="Arial" w:cs="Arial"/>
              </w:rPr>
              <w:t>repelentus</w:t>
            </w:r>
            <w:proofErr w:type="spellEnd"/>
          </w:p>
        </w:tc>
        <w:tc>
          <w:tcPr>
            <w:tcW w:w="11907" w:type="dxa"/>
            <w:tcBorders>
              <w:top w:val="single" w:sz="4" w:space="0" w:color="auto"/>
              <w:left w:val="single" w:sz="4" w:space="0" w:color="auto"/>
              <w:bottom w:val="single" w:sz="4" w:space="0" w:color="auto"/>
              <w:right w:val="single" w:sz="4" w:space="0" w:color="auto"/>
            </w:tcBorders>
          </w:tcPr>
          <w:p w14:paraId="544B9423" w14:textId="77318A0D"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 xml:space="preserve">Tiekėjui </w:t>
            </w:r>
            <w:r w:rsidRPr="00EE7951">
              <w:rPr>
                <w:rFonts w:ascii="Arial" w:hAnsi="Arial" w:cs="Arial"/>
              </w:rPr>
              <w:t xml:space="preserve"> 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0D6AA3">
              <w:rPr>
                <w:rFonts w:ascii="Arial" w:hAnsi="Arial" w:cs="Arial"/>
              </w:rPr>
              <w:t xml:space="preserve">Prieš </w:t>
            </w:r>
            <w:r w:rsidR="0057120D">
              <w:rPr>
                <w:rFonts w:ascii="Arial" w:hAnsi="Arial" w:cs="Arial"/>
              </w:rPr>
              <w:t xml:space="preserve">paslaugų teikimo </w:t>
            </w:r>
            <w:r w:rsidRPr="000D6AA3">
              <w:rPr>
                <w:rFonts w:ascii="Arial" w:hAnsi="Arial" w:cs="Arial"/>
              </w:rPr>
              <w:t xml:space="preserve"> pradžią </w:t>
            </w:r>
            <w:r w:rsidR="0057120D">
              <w:rPr>
                <w:rFonts w:ascii="Arial" w:hAnsi="Arial" w:cs="Arial"/>
              </w:rPr>
              <w:t xml:space="preserve">Tiekėjui </w:t>
            </w:r>
            <w:r w:rsidRPr="000D6AA3">
              <w:rPr>
                <w:rFonts w:ascii="Arial" w:hAnsi="Arial" w:cs="Arial"/>
              </w:rPr>
              <w:t xml:space="preserve">parodo natūroje miško sklypų, kuriuose bus vykdoma želdinių, </w:t>
            </w:r>
            <w:proofErr w:type="spellStart"/>
            <w:r w:rsidRPr="000D6AA3">
              <w:rPr>
                <w:rFonts w:ascii="Arial" w:hAnsi="Arial" w:cs="Arial"/>
              </w:rPr>
              <w:t>žėlinių</w:t>
            </w:r>
            <w:proofErr w:type="spellEnd"/>
            <w:r w:rsidRPr="000D6AA3">
              <w:rPr>
                <w:rFonts w:ascii="Arial" w:hAnsi="Arial" w:cs="Arial"/>
              </w:rPr>
              <w:t xml:space="preserve"> apsauga, ribas, informuoja apie </w:t>
            </w:r>
            <w:r w:rsidR="0057120D">
              <w:rPr>
                <w:rFonts w:ascii="Arial" w:hAnsi="Arial" w:cs="Arial"/>
              </w:rPr>
              <w:t xml:space="preserve">paslaugoms </w:t>
            </w:r>
            <w:r w:rsidRPr="000D6AA3">
              <w:rPr>
                <w:rFonts w:ascii="Arial" w:hAnsi="Arial" w:cs="Arial"/>
              </w:rPr>
              <w:t>taikomą įkainį</w:t>
            </w:r>
            <w:r>
              <w:rPr>
                <w:rFonts w:ascii="Arial" w:hAnsi="Arial" w:cs="Arial"/>
              </w:rPr>
              <w:t xml:space="preserve">, </w:t>
            </w:r>
            <w:r w:rsidRPr="008B67FC">
              <w:rPr>
                <w:rFonts w:ascii="Arial" w:hAnsi="Arial" w:cs="Arial"/>
              </w:rPr>
              <w:t>nurodo preliminarų apsaugomų medelių skaičių.</w:t>
            </w:r>
            <w:r>
              <w:t xml:space="preserve"> </w:t>
            </w:r>
            <w:r w:rsidR="0057120D" w:rsidRPr="0057120D">
              <w:rPr>
                <w:rFonts w:ascii="Arial" w:hAnsi="Arial" w:cs="Arial"/>
              </w:rPr>
              <w:t xml:space="preserve"> Paslaugos </w:t>
            </w:r>
            <w:r w:rsidRPr="00CF082B">
              <w:rPr>
                <w:rFonts w:ascii="Arial" w:hAnsi="Arial" w:cs="Arial"/>
              </w:rPr>
              <w:t>atliekam</w:t>
            </w:r>
            <w:r w:rsidR="0057120D">
              <w:rPr>
                <w:rFonts w:ascii="Arial" w:hAnsi="Arial" w:cs="Arial"/>
              </w:rPr>
              <w:t xml:space="preserve">os </w:t>
            </w:r>
            <w:r w:rsidRPr="00CF082B">
              <w:rPr>
                <w:rFonts w:ascii="Arial" w:hAnsi="Arial" w:cs="Arial"/>
              </w:rPr>
              <w:t xml:space="preserve"> pagal Šalių suderintą miškininkystės  paslaugų teikimo grafiką.</w:t>
            </w:r>
          </w:p>
          <w:p w14:paraId="727EDF67" w14:textId="6306F62C" w:rsidR="00A20CB4" w:rsidRDefault="00A20CB4" w:rsidP="00A20CB4">
            <w:pPr>
              <w:jc w:val="both"/>
            </w:pPr>
            <w:r w:rsidRPr="00EE7951">
              <w:rPr>
                <w:rFonts w:ascii="Arial" w:hAnsi="Arial" w:cs="Arial"/>
              </w:rPr>
              <w:t xml:space="preserve">Naudodamas </w:t>
            </w:r>
            <w:r w:rsidR="0057120D">
              <w:rPr>
                <w:rFonts w:ascii="Arial" w:hAnsi="Arial" w:cs="Arial"/>
              </w:rPr>
              <w:t xml:space="preserve">Pirkėjo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xml:space="preserve">, </w:t>
            </w:r>
            <w:r w:rsidR="0057120D">
              <w:rPr>
                <w:rFonts w:ascii="Arial" w:hAnsi="Arial" w:cs="Arial"/>
              </w:rPr>
              <w:t xml:space="preserve">Tiekėjas </w:t>
            </w:r>
            <w:r w:rsidRPr="00EE7951">
              <w:rPr>
                <w:rFonts w:ascii="Arial" w:hAnsi="Arial" w:cs="Arial"/>
              </w:rPr>
              <w:t>savo įrankiais ir priemonėmis, nurodytuose miško sklypuose apipurškia nurodytą kiekį medelių kamienų.</w:t>
            </w:r>
            <w:r>
              <w:t xml:space="preserve"> </w:t>
            </w:r>
          </w:p>
          <w:p w14:paraId="084D575A"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1A1CBE96" w14:textId="77777777" w:rsidR="00A20CB4" w:rsidRPr="00EE7951" w:rsidRDefault="00A20CB4" w:rsidP="00A20CB4">
            <w:pPr>
              <w:jc w:val="both"/>
              <w:rPr>
                <w:rFonts w:ascii="Arial" w:hAnsi="Arial" w:cs="Arial"/>
              </w:rPr>
            </w:pPr>
            <w:proofErr w:type="spellStart"/>
            <w:r w:rsidRPr="00EE7951">
              <w:rPr>
                <w:rFonts w:ascii="Arial" w:hAnsi="Arial" w:cs="Arial"/>
              </w:rPr>
              <w:lastRenderedPageBreak/>
              <w:t>Repelento</w:t>
            </w:r>
            <w:proofErr w:type="spellEnd"/>
            <w:r w:rsidRPr="00EE7951">
              <w:rPr>
                <w:rFonts w:ascii="Arial" w:hAnsi="Arial" w:cs="Arial"/>
              </w:rPr>
              <w:t xml:space="preserve"> negalima purkšti lietui lyjant, esant šalnoms, esant drėgniems tepamiems augalams. Purškiant oro temperatūra turi būti ne žemesnė kaip  + 5 ºC ir ne aukštesnė kaip + 25 ºC. Iki pradedant lyti nupurkštas </w:t>
            </w:r>
            <w:proofErr w:type="spellStart"/>
            <w:r w:rsidRPr="00EE7951">
              <w:rPr>
                <w:rFonts w:ascii="Arial" w:hAnsi="Arial" w:cs="Arial"/>
              </w:rPr>
              <w:t>repelentas</w:t>
            </w:r>
            <w:proofErr w:type="spellEnd"/>
            <w:r w:rsidRPr="00EE7951">
              <w:rPr>
                <w:rFonts w:ascii="Arial" w:hAnsi="Arial" w:cs="Arial"/>
              </w:rPr>
              <w:t xml:space="preserve"> turi būti visiškai išdžiūvęs.</w:t>
            </w:r>
          </w:p>
          <w:p w14:paraId="5BC83E62"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p>
          <w:p w14:paraId="2C0E10CA" w14:textId="77777777" w:rsidR="00A20CB4" w:rsidRPr="00EE7951" w:rsidRDefault="00A20CB4" w:rsidP="00A20CB4">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purškiamas naudojant nešiojamą purkštuvą. </w:t>
            </w:r>
            <w:proofErr w:type="spellStart"/>
            <w:r w:rsidRPr="00EE7951">
              <w:rPr>
                <w:rFonts w:ascii="Arial" w:hAnsi="Arial" w:cs="Arial"/>
              </w:rPr>
              <w:t>Repelentu</w:t>
            </w:r>
            <w:proofErr w:type="spellEnd"/>
            <w:r w:rsidRPr="00EE7951">
              <w:rPr>
                <w:rFonts w:ascii="Arial" w:hAnsi="Arial" w:cs="Arial"/>
              </w:rPr>
              <w:t xml:space="preserve"> reikia apipurkšti  kamieną iki 2 m aukščio.</w:t>
            </w:r>
          </w:p>
          <w:p w14:paraId="32A6F165" w14:textId="77777777" w:rsidR="00A20CB4" w:rsidRPr="00EE7951" w:rsidRDefault="00A20CB4" w:rsidP="00A20CB4">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49878BA1" w14:textId="65856E2C" w:rsidR="00A20CB4" w:rsidRPr="00EE7951" w:rsidRDefault="00A20CB4" w:rsidP="00A20CB4">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w:t>
            </w:r>
            <w:r w:rsidR="0057120D" w:rsidRPr="00EE7951">
              <w:rPr>
                <w:rFonts w:ascii="Arial" w:hAnsi="Arial" w:cs="Arial"/>
              </w:rPr>
              <w:t xml:space="preserve"> </w:t>
            </w:r>
            <w:r w:rsidR="0057120D">
              <w:rPr>
                <w:rFonts w:ascii="Arial" w:hAnsi="Arial" w:cs="Arial"/>
              </w:rPr>
              <w:t xml:space="preserve">Pirkėjui </w:t>
            </w:r>
            <w:r w:rsidRPr="00EE7951">
              <w:rPr>
                <w:rFonts w:ascii="Arial" w:hAnsi="Arial" w:cs="Arial"/>
              </w:rPr>
              <w:t>.</w:t>
            </w:r>
          </w:p>
          <w:p w14:paraId="70047474" w14:textId="1E8E74BB" w:rsidR="00A20CB4" w:rsidRPr="00EE7951" w:rsidRDefault="00A20CB4" w:rsidP="00A20CB4">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purškimo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75F48597" w14:textId="77777777" w:rsidR="00A20CB4" w:rsidRPr="00EE7951" w:rsidRDefault="00A20CB4" w:rsidP="00A20CB4">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medelių.</w:t>
            </w:r>
          </w:p>
        </w:tc>
      </w:tr>
      <w:tr w:rsidR="00A20CB4" w:rsidRPr="00EE7951" w14:paraId="22006E6A" w14:textId="77777777" w:rsidTr="005646C3">
        <w:tc>
          <w:tcPr>
            <w:tcW w:w="851" w:type="dxa"/>
          </w:tcPr>
          <w:p w14:paraId="1EEBBD02" w14:textId="77777777" w:rsidR="00A20CB4" w:rsidRPr="00EE7951" w:rsidRDefault="00A20CB4" w:rsidP="00A20CB4">
            <w:pPr>
              <w:rPr>
                <w:rFonts w:ascii="Arial" w:hAnsi="Arial" w:cs="Arial"/>
                <w:lang w:val="en-US"/>
              </w:rPr>
            </w:pPr>
            <w:r>
              <w:rPr>
                <w:rFonts w:ascii="Arial" w:hAnsi="Arial" w:cs="Arial"/>
                <w:lang w:val="en-US"/>
              </w:rPr>
              <w:lastRenderedPageBreak/>
              <w:t>6.10.</w:t>
            </w:r>
          </w:p>
        </w:tc>
        <w:tc>
          <w:tcPr>
            <w:tcW w:w="2977" w:type="dxa"/>
            <w:tcBorders>
              <w:top w:val="single" w:sz="4" w:space="0" w:color="auto"/>
              <w:left w:val="single" w:sz="4" w:space="0" w:color="auto"/>
              <w:bottom w:val="single" w:sz="4" w:space="0" w:color="auto"/>
              <w:right w:val="single" w:sz="4" w:space="0" w:color="auto"/>
            </w:tcBorders>
          </w:tcPr>
          <w:p w14:paraId="54BEC30D" w14:textId="77777777" w:rsidR="00A20CB4" w:rsidRPr="00EE7951" w:rsidRDefault="00A20CB4" w:rsidP="00A20CB4">
            <w:pPr>
              <w:jc w:val="both"/>
              <w:rPr>
                <w:rFonts w:ascii="Arial" w:hAnsi="Arial" w:cs="Arial"/>
              </w:rPr>
            </w:pPr>
            <w:r w:rsidRPr="00EE7951">
              <w:rPr>
                <w:rFonts w:ascii="Arial" w:hAnsi="Arial" w:cs="Arial"/>
              </w:rPr>
              <w:t>Medžių kamienų apsauga nuo kanopinių žvėrių daromos žalos uždedant individualias apsaugas</w:t>
            </w:r>
          </w:p>
        </w:tc>
        <w:tc>
          <w:tcPr>
            <w:tcW w:w="11907" w:type="dxa"/>
            <w:tcBorders>
              <w:top w:val="single" w:sz="4" w:space="0" w:color="auto"/>
              <w:left w:val="single" w:sz="4" w:space="0" w:color="auto"/>
              <w:bottom w:val="single" w:sz="4" w:space="0" w:color="auto"/>
              <w:right w:val="single" w:sz="4" w:space="0" w:color="auto"/>
            </w:tcBorders>
          </w:tcPr>
          <w:p w14:paraId="354DB4F2" w14:textId="4EFC862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Tie</w:t>
            </w:r>
            <w:r w:rsidRPr="00EE7951">
              <w:rPr>
                <w:rFonts w:ascii="Arial" w:hAnsi="Arial" w:cs="Arial"/>
              </w:rPr>
              <w:t>kėjui 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DF75C3">
              <w:rPr>
                <w:rFonts w:ascii="Arial" w:hAnsi="Arial" w:cs="Arial"/>
              </w:rPr>
              <w:t xml:space="preserve">Prieš </w:t>
            </w:r>
            <w:r w:rsidR="0057120D">
              <w:rPr>
                <w:rFonts w:ascii="Arial" w:hAnsi="Arial" w:cs="Arial"/>
              </w:rPr>
              <w:t xml:space="preserve">paslaugų teikimo </w:t>
            </w:r>
            <w:r w:rsidRPr="00DF75C3">
              <w:rPr>
                <w:rFonts w:ascii="Arial" w:hAnsi="Arial" w:cs="Arial"/>
              </w:rPr>
              <w:t xml:space="preserve">pradžią </w:t>
            </w:r>
            <w:r w:rsidR="0057120D">
              <w:rPr>
                <w:rFonts w:ascii="Arial" w:hAnsi="Arial" w:cs="Arial"/>
              </w:rPr>
              <w:t>T</w:t>
            </w:r>
            <w:r w:rsidRPr="00DF75C3">
              <w:rPr>
                <w:rFonts w:ascii="Arial" w:hAnsi="Arial" w:cs="Arial"/>
              </w:rPr>
              <w:t>i</w:t>
            </w:r>
            <w:r w:rsidR="0057120D">
              <w:rPr>
                <w:rFonts w:ascii="Arial" w:hAnsi="Arial" w:cs="Arial"/>
              </w:rPr>
              <w:t>e</w:t>
            </w:r>
            <w:r w:rsidRPr="00DF75C3">
              <w:rPr>
                <w:rFonts w:ascii="Arial" w:hAnsi="Arial" w:cs="Arial"/>
              </w:rPr>
              <w:t xml:space="preserve">kėjui parodo natūroje miško sklypų, kuriuose bus vykdoma želdinių, </w:t>
            </w:r>
            <w:proofErr w:type="spellStart"/>
            <w:r w:rsidRPr="00DF75C3">
              <w:rPr>
                <w:rFonts w:ascii="Arial" w:hAnsi="Arial" w:cs="Arial"/>
              </w:rPr>
              <w:t>žėlinių</w:t>
            </w:r>
            <w:proofErr w:type="spellEnd"/>
            <w:r w:rsidRPr="00DF75C3">
              <w:rPr>
                <w:rFonts w:ascii="Arial" w:hAnsi="Arial" w:cs="Arial"/>
              </w:rPr>
              <w:t xml:space="preserve"> apsauga, ribas, informuoja apie </w:t>
            </w:r>
            <w:r w:rsidR="0057120D">
              <w:rPr>
                <w:rFonts w:ascii="Arial" w:hAnsi="Arial" w:cs="Arial"/>
              </w:rPr>
              <w:t xml:space="preserve">paslaugoms </w:t>
            </w:r>
            <w:r w:rsidRPr="00DF75C3">
              <w:rPr>
                <w:rFonts w:ascii="Arial" w:hAnsi="Arial" w:cs="Arial"/>
              </w:rPr>
              <w:t>taikomą įkainį</w:t>
            </w:r>
            <w:r w:rsidRPr="008B67FC">
              <w:rPr>
                <w:rFonts w:ascii="Arial" w:hAnsi="Arial" w:cs="Arial"/>
              </w:rPr>
              <w:t>, nurodo preliminarų apsaugomų medelių skaičių</w:t>
            </w:r>
            <w:r w:rsidRPr="00645F52">
              <w:rPr>
                <w:rFonts w:ascii="Arial" w:hAnsi="Arial" w:cs="Arial"/>
              </w:rP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01237EFC" w14:textId="40FE22E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sidRPr="00EE7951">
              <w:rPr>
                <w:rFonts w:ascii="Arial" w:hAnsi="Arial" w:cs="Arial"/>
              </w:rPr>
              <w:t xml:space="preserve">pateiktas kamienų individualias apsaugas ir tvirtinimo medžiagas, </w:t>
            </w:r>
            <w:r w:rsidR="00645F52">
              <w:rPr>
                <w:rFonts w:ascii="Arial" w:hAnsi="Arial" w:cs="Arial"/>
              </w:rPr>
              <w:t>Tie</w:t>
            </w:r>
            <w:r w:rsidRPr="00EE7951">
              <w:rPr>
                <w:rFonts w:ascii="Arial" w:hAnsi="Arial" w:cs="Arial"/>
              </w:rPr>
              <w:t>kėjas savo įrankiais ir priemonėmis, nurodytuose miško sklypuose uždeda medeliams kamienų individualias apsaugas.</w:t>
            </w:r>
          </w:p>
          <w:p w14:paraId="49CB3F92" w14:textId="76994EE3" w:rsidR="00A20CB4" w:rsidRPr="00EE7951" w:rsidRDefault="00A20CB4" w:rsidP="00A20CB4">
            <w:pPr>
              <w:tabs>
                <w:tab w:val="left" w:pos="993"/>
              </w:tabs>
              <w:spacing w:line="256" w:lineRule="auto"/>
              <w:jc w:val="both"/>
              <w:rPr>
                <w:rFonts w:ascii="Arial" w:hAnsi="Arial" w:cs="Arial"/>
              </w:rPr>
            </w:pPr>
            <w:r>
              <w:rPr>
                <w:rFonts w:ascii="Arial" w:hAnsi="Arial" w:cs="Arial"/>
              </w:rPr>
              <w:t>Užsakovas</w:t>
            </w:r>
            <w:r w:rsidRPr="00EE7951">
              <w:rPr>
                <w:rFonts w:ascii="Arial" w:hAnsi="Arial" w:cs="Arial"/>
              </w:rPr>
              <w:t xml:space="preserve"> </w:t>
            </w:r>
            <w:r w:rsidR="00645F52">
              <w:rPr>
                <w:rFonts w:ascii="Arial" w:hAnsi="Arial" w:cs="Arial"/>
              </w:rPr>
              <w:t xml:space="preserve">Tiekėjas </w:t>
            </w:r>
            <w:r w:rsidRPr="00EE7951">
              <w:rPr>
                <w:rFonts w:ascii="Arial" w:hAnsi="Arial" w:cs="Arial"/>
              </w:rPr>
              <w:t xml:space="preserve">medelių kamienų  individualias apsaugas ir tvirtinimo medžiagas pateikia </w:t>
            </w:r>
            <w:r w:rsidR="00645F52">
              <w:rPr>
                <w:rFonts w:ascii="Arial" w:hAnsi="Arial" w:cs="Arial"/>
              </w:rPr>
              <w:t xml:space="preserve">Pirkėjo </w:t>
            </w:r>
            <w:r w:rsidRPr="00EE7951">
              <w:rPr>
                <w:rFonts w:ascii="Arial" w:hAnsi="Arial" w:cs="Arial"/>
              </w:rPr>
              <w:t>nurodytoje sandėliavimo vietoje.</w:t>
            </w:r>
          </w:p>
          <w:p w14:paraId="15529C75" w14:textId="65F5D0C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uždėdamas kamieno individualią apsaugą </w:t>
            </w:r>
            <w:r w:rsidR="00645F52">
              <w:rPr>
                <w:rFonts w:ascii="Arial" w:hAnsi="Arial" w:cs="Arial"/>
              </w:rPr>
              <w:t>Tie</w:t>
            </w:r>
            <w:r w:rsidRPr="00EE7951">
              <w:rPr>
                <w:rFonts w:ascii="Arial" w:hAnsi="Arial" w:cs="Arial"/>
              </w:rPr>
              <w:t xml:space="preserve">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1D490055" w14:textId="6237B4C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Konkrečiu kamieno individualios apsaugos uždėjimo atveju išsamius paaiškinimus pateikia </w:t>
            </w:r>
            <w:r w:rsidR="00645F52">
              <w:rPr>
                <w:rFonts w:ascii="Arial" w:hAnsi="Arial" w:cs="Arial"/>
              </w:rPr>
              <w:t>Pirkėjas</w:t>
            </w:r>
            <w:r w:rsidRPr="00EE7951">
              <w:rPr>
                <w:rFonts w:ascii="Arial" w:hAnsi="Arial" w:cs="Arial"/>
              </w:rPr>
              <w:t>.</w:t>
            </w:r>
          </w:p>
          <w:p w14:paraId="149E8FD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uždėtų kamieno apsaugų.</w:t>
            </w:r>
          </w:p>
        </w:tc>
      </w:tr>
      <w:tr w:rsidR="00A20CB4" w:rsidRPr="00EE7951" w14:paraId="127A8AC3" w14:textId="77777777" w:rsidTr="005646C3">
        <w:tc>
          <w:tcPr>
            <w:tcW w:w="851" w:type="dxa"/>
          </w:tcPr>
          <w:p w14:paraId="0598AD68" w14:textId="77777777" w:rsidR="00A20CB4" w:rsidRPr="00EE7951" w:rsidRDefault="00A20CB4" w:rsidP="00A20CB4">
            <w:pPr>
              <w:rPr>
                <w:rFonts w:ascii="Arial" w:hAnsi="Arial" w:cs="Arial"/>
              </w:rPr>
            </w:pPr>
            <w:r>
              <w:rPr>
                <w:rFonts w:ascii="Arial" w:hAnsi="Arial" w:cs="Arial"/>
              </w:rPr>
              <w:t>6.11.</w:t>
            </w:r>
          </w:p>
        </w:tc>
        <w:tc>
          <w:tcPr>
            <w:tcW w:w="2977" w:type="dxa"/>
            <w:tcBorders>
              <w:top w:val="single" w:sz="4" w:space="0" w:color="auto"/>
              <w:left w:val="single" w:sz="4" w:space="0" w:color="auto"/>
              <w:bottom w:val="single" w:sz="4" w:space="0" w:color="auto"/>
              <w:right w:val="single" w:sz="4" w:space="0" w:color="auto"/>
            </w:tcBorders>
          </w:tcPr>
          <w:p w14:paraId="4D411A8A" w14:textId="77777777" w:rsidR="00A20CB4" w:rsidRPr="00EE7951" w:rsidRDefault="00A20CB4" w:rsidP="00A20CB4">
            <w:pPr>
              <w:jc w:val="both"/>
              <w:rPr>
                <w:rFonts w:ascii="Arial" w:hAnsi="Arial" w:cs="Arial"/>
              </w:rPr>
            </w:pPr>
            <w:r>
              <w:rPr>
                <w:rFonts w:ascii="Arial" w:hAnsi="Arial" w:cs="Arial"/>
              </w:rPr>
              <w:t>Medžių k</w:t>
            </w:r>
            <w:r w:rsidRPr="00EE7951">
              <w:rPr>
                <w:rFonts w:ascii="Arial" w:hAnsi="Arial" w:cs="Arial"/>
              </w:rPr>
              <w:t>amienų individualių apsaugų priežiūra ir nuėmimas</w:t>
            </w:r>
          </w:p>
        </w:tc>
        <w:tc>
          <w:tcPr>
            <w:tcW w:w="11907" w:type="dxa"/>
            <w:tcBorders>
              <w:top w:val="single" w:sz="4" w:space="0" w:color="auto"/>
              <w:left w:val="single" w:sz="4" w:space="0" w:color="auto"/>
              <w:bottom w:val="single" w:sz="4" w:space="0" w:color="auto"/>
              <w:right w:val="single" w:sz="4" w:space="0" w:color="auto"/>
            </w:tcBorders>
          </w:tcPr>
          <w:p w14:paraId="55A3FCF8" w14:textId="5C437CE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Prieš pradedant vykdyti paslaugą</w:t>
            </w:r>
            <w:r w:rsidR="00645F52" w:rsidRPr="00EE7951">
              <w:rPr>
                <w:rFonts w:ascii="Arial" w:hAnsi="Arial" w:cs="Arial"/>
              </w:rPr>
              <w:t xml:space="preserve"> </w:t>
            </w:r>
            <w:r w:rsidR="00645F52">
              <w:rPr>
                <w:rFonts w:ascii="Arial" w:hAnsi="Arial" w:cs="Arial"/>
              </w:rPr>
              <w:t>Pirkėjas</w:t>
            </w:r>
            <w:r w:rsidRPr="00EE7951">
              <w:rPr>
                <w:rFonts w:ascii="Arial" w:hAnsi="Arial" w:cs="Arial"/>
              </w:rPr>
              <w:t xml:space="preserve"> pateikia </w:t>
            </w:r>
            <w:r w:rsidR="00645F52">
              <w:rPr>
                <w:rFonts w:ascii="Arial" w:hAnsi="Arial" w:cs="Arial"/>
              </w:rPr>
              <w:t>Tie</w:t>
            </w:r>
            <w:r w:rsidRPr="00EE7951">
              <w:rPr>
                <w:rFonts w:ascii="Arial" w:hAnsi="Arial" w:cs="Arial"/>
              </w:rPr>
              <w:t>kėjui rašytinį miško sklypų, kuriuose bus vykdoma medžių kamienų apsaugų priežiūra ir nuėmimas, sąrašą su nurodytais plotais</w:t>
            </w:r>
            <w:r>
              <w:rPr>
                <w:rFonts w:ascii="Arial" w:hAnsi="Arial" w:cs="Arial"/>
              </w:rPr>
              <w:t>.</w:t>
            </w:r>
            <w:r w:rsidRPr="00EE7951">
              <w:rPr>
                <w:rFonts w:ascii="Arial" w:hAnsi="Arial" w:cs="Arial"/>
              </w:rPr>
              <w:t xml:space="preserve"> </w:t>
            </w:r>
            <w:r w:rsidRPr="0096348A">
              <w:rPr>
                <w:rFonts w:ascii="Arial" w:hAnsi="Arial" w:cs="Arial"/>
              </w:rPr>
              <w:t xml:space="preserve">Prieš </w:t>
            </w:r>
            <w:r w:rsidR="00645F52">
              <w:rPr>
                <w:rFonts w:ascii="Arial" w:hAnsi="Arial" w:cs="Arial"/>
              </w:rPr>
              <w:t>paslaugų teikimo</w:t>
            </w:r>
            <w:r w:rsidRPr="0096348A">
              <w:rPr>
                <w:rFonts w:ascii="Arial" w:hAnsi="Arial" w:cs="Arial"/>
              </w:rPr>
              <w:t xml:space="preserve"> pradžią </w:t>
            </w:r>
            <w:r w:rsidR="00645F52">
              <w:rPr>
                <w:rFonts w:ascii="Arial" w:hAnsi="Arial" w:cs="Arial"/>
              </w:rPr>
              <w:t xml:space="preserve">Tiekėjui </w:t>
            </w:r>
            <w:r w:rsidRPr="0096348A">
              <w:rPr>
                <w:rFonts w:ascii="Arial" w:hAnsi="Arial" w:cs="Arial"/>
              </w:rPr>
              <w:t xml:space="preserve">parodo natūroje miško sklypų, kuriuose bus vykdoma želdinių, </w:t>
            </w:r>
            <w:proofErr w:type="spellStart"/>
            <w:r w:rsidRPr="0096348A">
              <w:rPr>
                <w:rFonts w:ascii="Arial" w:hAnsi="Arial" w:cs="Arial"/>
              </w:rPr>
              <w:t>žėlinių</w:t>
            </w:r>
            <w:proofErr w:type="spellEnd"/>
            <w:r w:rsidRPr="0096348A">
              <w:rPr>
                <w:rFonts w:ascii="Arial" w:hAnsi="Arial" w:cs="Arial"/>
              </w:rPr>
              <w:t xml:space="preserve"> apsaugų priežiūra ir/ar nuėmimas, ribas, informuoja apie </w:t>
            </w:r>
            <w:r w:rsidR="00645F52">
              <w:rPr>
                <w:rFonts w:ascii="Arial" w:hAnsi="Arial" w:cs="Arial"/>
              </w:rPr>
              <w:t xml:space="preserve">paslaugoms </w:t>
            </w:r>
            <w:r w:rsidRPr="0096348A">
              <w:rPr>
                <w:rFonts w:ascii="Arial" w:hAnsi="Arial" w:cs="Arial"/>
              </w:rPr>
              <w:t xml:space="preserve"> taikomą įkainį. </w:t>
            </w:r>
            <w:r w:rsidR="00645F52">
              <w:rPr>
                <w:rFonts w:ascii="Arial" w:hAnsi="Arial" w:cs="Arial"/>
              </w:rPr>
              <w:t xml:space="preserve">Paslaugos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0F2C91F6" w14:textId="3051EE31"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sidRPr="00EE7951">
              <w:rPr>
                <w:rFonts w:ascii="Arial" w:hAnsi="Arial" w:cs="Arial"/>
              </w:rPr>
              <w:t xml:space="preserve">pateiktas kamienų individualias apsaugas ir tvirtinimo medžiagas, </w:t>
            </w:r>
            <w:r w:rsidR="00645F52">
              <w:rPr>
                <w:rFonts w:ascii="Arial" w:hAnsi="Arial" w:cs="Arial"/>
              </w:rPr>
              <w:t>Tie</w:t>
            </w:r>
            <w:r w:rsidRPr="00EE7951">
              <w:rPr>
                <w:rFonts w:ascii="Arial" w:hAnsi="Arial" w:cs="Arial"/>
              </w:rPr>
              <w:t>kėjas savo įrankiais ir priemonėmis, nurodytuose miško sklypuose atlieka medelių kamienų individualių apsaugų priežiūrą arba jas nuima.</w:t>
            </w:r>
          </w:p>
          <w:p w14:paraId="3BE83201" w14:textId="5AA62B0F" w:rsidR="00A20CB4" w:rsidRPr="00EE7951" w:rsidRDefault="00645F52" w:rsidP="00A20CB4">
            <w:pPr>
              <w:tabs>
                <w:tab w:val="left" w:pos="993"/>
              </w:tabs>
              <w:spacing w:line="256" w:lineRule="auto"/>
              <w:jc w:val="both"/>
              <w:rPr>
                <w:rFonts w:ascii="Arial" w:hAnsi="Arial" w:cs="Arial"/>
              </w:rPr>
            </w:pPr>
            <w:r>
              <w:rPr>
                <w:rFonts w:ascii="Arial" w:hAnsi="Arial" w:cs="Arial"/>
              </w:rPr>
              <w:t xml:space="preserve">Pirkėjas  Tiekėjui </w:t>
            </w:r>
            <w:r w:rsidR="00A20CB4" w:rsidRPr="00EE7951">
              <w:rPr>
                <w:rFonts w:ascii="Arial" w:hAnsi="Arial" w:cs="Arial"/>
              </w:rPr>
              <w:t xml:space="preserve">reikalingas pakeisti medelių kamienų  individualias apsaugas ir jų tvirtinimo medžiagas pateikia </w:t>
            </w:r>
            <w:r>
              <w:rPr>
                <w:rFonts w:ascii="Arial" w:hAnsi="Arial" w:cs="Arial"/>
              </w:rPr>
              <w:t>Pirkėjo</w:t>
            </w:r>
            <w:r w:rsidR="00A20CB4" w:rsidRPr="00EE7951">
              <w:rPr>
                <w:rFonts w:ascii="Arial" w:hAnsi="Arial" w:cs="Arial"/>
              </w:rPr>
              <w:t xml:space="preserve"> nurodytoje sandėliavimo vietoje.</w:t>
            </w:r>
          </w:p>
          <w:p w14:paraId="55D32D93" w14:textId="1925C6F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Pataisydamas kamienų individualias apsaugas </w:t>
            </w:r>
            <w:r w:rsidR="00645F52">
              <w:rPr>
                <w:rFonts w:ascii="Arial" w:hAnsi="Arial" w:cs="Arial"/>
              </w:rPr>
              <w:t xml:space="preserve">Tiekėjas </w:t>
            </w:r>
            <w:r w:rsidRPr="00EE7951">
              <w:rPr>
                <w:rFonts w:ascii="Arial" w:hAnsi="Arial" w:cs="Arial"/>
              </w:rPr>
              <w:t xml:space="preserve">atlaisvina kamienų individualias apsaugas, kad neužveržtų medelių. Sulūžusios kamienų individualios apsaugos pakeičiamos naujomis. Prieš uždėdamas kamieno individualią apsaugą </w:t>
            </w:r>
            <w:r w:rsidR="00645F52">
              <w:rPr>
                <w:rFonts w:ascii="Arial" w:hAnsi="Arial" w:cs="Arial"/>
              </w:rPr>
              <w:t xml:space="preserve">Tiekėjas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218838BF" w14:textId="48154F06"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Nuimtos susidėvėjusios medelių kamienų individualios apsaugos, tvirtinimo medžiagos sudedamos </w:t>
            </w:r>
            <w:r w:rsidR="00645F52">
              <w:rPr>
                <w:rFonts w:ascii="Arial" w:hAnsi="Arial" w:cs="Arial"/>
              </w:rPr>
              <w:t xml:space="preserve">Pirkėjo </w:t>
            </w:r>
            <w:r w:rsidRPr="00EE7951">
              <w:rPr>
                <w:rFonts w:ascii="Arial" w:hAnsi="Arial" w:cs="Arial"/>
              </w:rPr>
              <w:t>nurodytoje sandėliavimo vietoje.</w:t>
            </w:r>
          </w:p>
          <w:p w14:paraId="01F5B0C9" w14:textId="3F77AE8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Konkrečiu kamieno individualios apsaugos priežiūros arba nuėmimo atveju išsamius paaiškinimus pateikia</w:t>
            </w:r>
            <w:r w:rsidR="00645F52" w:rsidRPr="00EE7951">
              <w:rPr>
                <w:rFonts w:ascii="Arial" w:hAnsi="Arial" w:cs="Arial"/>
              </w:rPr>
              <w:t xml:space="preserve"> </w:t>
            </w:r>
            <w:r w:rsidR="00645F52">
              <w:rPr>
                <w:rFonts w:ascii="Arial" w:hAnsi="Arial" w:cs="Arial"/>
              </w:rPr>
              <w:t>Pirkėjas</w:t>
            </w:r>
            <w:r w:rsidRPr="00EE7951">
              <w:rPr>
                <w:rFonts w:ascii="Arial" w:hAnsi="Arial" w:cs="Arial"/>
              </w:rPr>
              <w:t>.</w:t>
            </w:r>
          </w:p>
          <w:p w14:paraId="498BC7B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arba nuimtų kamieno apsaugų.</w:t>
            </w:r>
          </w:p>
        </w:tc>
      </w:tr>
      <w:tr w:rsidR="00A20CB4" w:rsidRPr="00EE7951" w14:paraId="688D17F9" w14:textId="77777777" w:rsidTr="005646C3">
        <w:tc>
          <w:tcPr>
            <w:tcW w:w="851" w:type="dxa"/>
          </w:tcPr>
          <w:p w14:paraId="022A10F1" w14:textId="77777777" w:rsidR="00A20CB4" w:rsidRPr="00EE7951" w:rsidRDefault="00A20CB4" w:rsidP="00A20CB4">
            <w:pPr>
              <w:rPr>
                <w:rFonts w:ascii="Arial" w:hAnsi="Arial" w:cs="Arial"/>
                <w:lang w:val="en-US"/>
              </w:rPr>
            </w:pPr>
            <w:r>
              <w:rPr>
                <w:rFonts w:ascii="Arial" w:hAnsi="Arial" w:cs="Arial"/>
                <w:lang w:val="en-US"/>
              </w:rPr>
              <w:lastRenderedPageBreak/>
              <w:t>6.12</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2D8A693" w14:textId="77777777" w:rsidR="00A20CB4" w:rsidRPr="00EE7951" w:rsidRDefault="00A20CB4" w:rsidP="00A20CB4">
            <w:pPr>
              <w:jc w:val="both"/>
              <w:rPr>
                <w:rFonts w:ascii="Arial" w:hAnsi="Arial" w:cs="Arial"/>
              </w:rPr>
            </w:pPr>
            <w:r w:rsidRPr="00EE7951">
              <w:rPr>
                <w:rFonts w:ascii="Arial" w:hAnsi="Arial" w:cs="Arial"/>
              </w:rPr>
              <w:t xml:space="preserve">Kitų želdinių, </w:t>
            </w:r>
            <w:proofErr w:type="spellStart"/>
            <w:r w:rsidRPr="00EE7951">
              <w:rPr>
                <w:rFonts w:ascii="Arial" w:hAnsi="Arial" w:cs="Arial"/>
              </w:rPr>
              <w:t>žėlinių</w:t>
            </w:r>
            <w:proofErr w:type="spellEnd"/>
            <w:r>
              <w:rPr>
                <w:rFonts w:ascii="Arial" w:hAnsi="Arial" w:cs="Arial"/>
              </w:rPr>
              <w:t xml:space="preserve"> ūglių</w:t>
            </w:r>
            <w:r w:rsidRPr="00EE7951">
              <w:rPr>
                <w:rFonts w:ascii="Arial" w:hAnsi="Arial" w:cs="Arial"/>
              </w:rPr>
              <w:t xml:space="preserve"> apsaugos nuo kanopinių žvėrių daromos žalos priemonių (pakavimo tinklelių, lininių pakulų, avių vilnos, lipnios juostos) įrengimas</w:t>
            </w:r>
          </w:p>
        </w:tc>
        <w:tc>
          <w:tcPr>
            <w:tcW w:w="11907" w:type="dxa"/>
            <w:tcBorders>
              <w:top w:val="single" w:sz="4" w:space="0" w:color="auto"/>
              <w:left w:val="single" w:sz="4" w:space="0" w:color="auto"/>
              <w:bottom w:val="single" w:sz="4" w:space="0" w:color="auto"/>
              <w:right w:val="single" w:sz="4" w:space="0" w:color="auto"/>
            </w:tcBorders>
          </w:tcPr>
          <w:p w14:paraId="6C7B11A5" w14:textId="02FBEA31"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645F52">
              <w:rPr>
                <w:rFonts w:ascii="Arial" w:hAnsi="Arial" w:cs="Arial"/>
              </w:rPr>
              <w:t xml:space="preserve">Pirkėjas </w:t>
            </w:r>
            <w:r w:rsidRPr="00EE7951">
              <w:rPr>
                <w:rFonts w:ascii="Arial" w:hAnsi="Arial" w:cs="Arial"/>
              </w:rPr>
              <w:t xml:space="preserve">pateikia </w:t>
            </w:r>
            <w:r w:rsidR="00645F52">
              <w:rPr>
                <w:rFonts w:ascii="Arial" w:hAnsi="Arial" w:cs="Arial"/>
              </w:rPr>
              <w:t>Tie</w:t>
            </w:r>
            <w:r w:rsidRPr="00EE7951">
              <w:rPr>
                <w:rFonts w:ascii="Arial" w:hAnsi="Arial" w:cs="Arial"/>
              </w:rPr>
              <w:t xml:space="preserve">kėjui rašytinį miško sklypų, kuriuose bus vykdoma želdinių ar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rsidRPr="00EE7951">
              <w:rPr>
                <w:rFonts w:ascii="Arial" w:hAnsi="Arial" w:cs="Arial"/>
              </w:rPr>
              <w:t xml:space="preserve"> </w:t>
            </w:r>
            <w:r w:rsidRPr="00D67524">
              <w:rPr>
                <w:rFonts w:ascii="Arial" w:hAnsi="Arial" w:cs="Arial"/>
              </w:rPr>
              <w:t xml:space="preserve">Prieš </w:t>
            </w:r>
            <w:r w:rsidR="00645F52">
              <w:rPr>
                <w:rFonts w:ascii="Arial" w:hAnsi="Arial" w:cs="Arial"/>
              </w:rPr>
              <w:t xml:space="preserve">paslaugų teikimo </w:t>
            </w:r>
            <w:r w:rsidRPr="00D67524">
              <w:rPr>
                <w:rFonts w:ascii="Arial" w:hAnsi="Arial" w:cs="Arial"/>
              </w:rPr>
              <w:t xml:space="preserve"> pradžią </w:t>
            </w:r>
            <w:r w:rsidR="00645F52">
              <w:rPr>
                <w:rFonts w:ascii="Arial" w:hAnsi="Arial" w:cs="Arial"/>
              </w:rPr>
              <w:t>Tie</w:t>
            </w:r>
            <w:r w:rsidRPr="00D67524">
              <w:rPr>
                <w:rFonts w:ascii="Arial" w:hAnsi="Arial" w:cs="Arial"/>
              </w:rPr>
              <w:t xml:space="preserve">kėjui parodo natūroje miško sklypų, kuriuose bus vykdoma želdinių, </w:t>
            </w:r>
            <w:proofErr w:type="spellStart"/>
            <w:r w:rsidRPr="00D67524">
              <w:rPr>
                <w:rFonts w:ascii="Arial" w:hAnsi="Arial" w:cs="Arial"/>
              </w:rPr>
              <w:t>žėlinių</w:t>
            </w:r>
            <w:proofErr w:type="spellEnd"/>
            <w:r w:rsidRPr="00D67524">
              <w:rPr>
                <w:rFonts w:ascii="Arial" w:hAnsi="Arial" w:cs="Arial"/>
              </w:rPr>
              <w:t xml:space="preserve"> apsauga, ribas, informuoja apie </w:t>
            </w:r>
            <w:r w:rsidR="00645F52">
              <w:rPr>
                <w:rFonts w:ascii="Arial" w:hAnsi="Arial" w:cs="Arial"/>
              </w:rPr>
              <w:t>paslaugoms</w:t>
            </w:r>
            <w:r w:rsidRPr="00D67524">
              <w:rPr>
                <w:rFonts w:ascii="Arial" w:hAnsi="Arial" w:cs="Arial"/>
              </w:rPr>
              <w:t xml:space="preserve"> taikomą įkainį</w:t>
            </w:r>
            <w:r>
              <w:rPr>
                <w:rFonts w:ascii="Arial" w:hAnsi="Arial" w:cs="Arial"/>
              </w:rPr>
              <w:t xml:space="preserve">, </w:t>
            </w:r>
            <w:r w:rsidRPr="006A2FCC">
              <w:rPr>
                <w:rFonts w:ascii="Arial" w:hAnsi="Arial" w:cs="Arial"/>
              </w:rPr>
              <w:t>nurodo preliminarų apsaugomų medelių skaičių.</w:t>
            </w:r>
            <w: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4860D948" w14:textId="5D09DED2"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Pr>
                <w:rFonts w:ascii="Arial" w:hAnsi="Arial" w:cs="Arial"/>
              </w:rPr>
              <w:t xml:space="preserve"> </w:t>
            </w:r>
            <w:r w:rsidRPr="00EE7951">
              <w:rPr>
                <w:rFonts w:ascii="Arial" w:hAnsi="Arial" w:cs="Arial"/>
              </w:rPr>
              <w:t xml:space="preserve">pateiktas medžiagas (pakavimo tinklelį, linų pakulas, avių vilną, lipnią juostą), </w:t>
            </w:r>
            <w:r w:rsidR="00645F5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įrengia apsaugas ant nurodyto kiekio pasodintų eglės ir pušies sodmenų.</w:t>
            </w:r>
          </w:p>
          <w:p w14:paraId="467C8030"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Pakavimo tinklelis uždedamas rudenį pasibaigus vegetacijai. Tinklelio uždėjimui naudojamas plastikinis vamzdis. Pirmiausia tinklo rankovė užmaunama ant vamzdžio. Vamzdis užmaunamas ant medelio viršūninio ūglio iki pat menturinių šakų. Vamzdis keliamas aukštyn prilaikant tinklo apačią. Tinklo rankovė, nutraukiama nuo vamzdžio, padengiant visą ūglį. Užmautas tinklas nukerpamas taip, kad virš ūglio liktų apie 2 – 3 cm ilgio tinklelio galas. </w:t>
            </w:r>
          </w:p>
          <w:p w14:paraId="314E93E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linų pakulas, jomis apvyniojamos pušų ir eglučių viršūnės ir menturių šakelės. Pakulų pluoštas ant ūglio pirmiausia apvyniojamas žemiau pumpurų. Po to permetamas virš pumpurų ir, kad užkibtų ant anksčiau apvynioto pluošto, jis dar kartą apsukamas žemiau pumpurų. Pakulos turi būti uždėtos taip, kad neatsipalaiduotų ir nenukristų nuo ūglio.</w:t>
            </w:r>
          </w:p>
          <w:p w14:paraId="2E8C859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avių vilną, ja apvyniojamos pušų ir eglučių viršūnės ir menturių šakelės. Vilna ant ūglio pirmiausia apvyniojama žemiau pumpurų. Po to permetama virš pumpurų ir, kad užkibtų ant anksčiau apvyniotos vilnos, ji dar kartą apsukama žemiau pumpurų. Vilna turi būti uždėta taip, kad neatsipalaiduotų ir nenukristų nuo ūglio.</w:t>
            </w:r>
          </w:p>
          <w:p w14:paraId="5FEDE40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lipnią juostą, ji dedama ant medelių ūglių pumpurų ir viršūnių. Dedant juostą ūgliai turi būti sausi. Lipni juosta klijuojama rudenį ant sumedėjusių ūglių viršūnių, apgaubiant viršūnę su pumpurais. Apie ūglį ir pumpurus sudaromas vamzdinės formos apsauginis sluoksnis. Apsuktos juostos abu galai suklijuojami lipniomis pusėmis, kad susidarytų vėliavėlės formos galas. Klijuojant lipnias juostas galima naudoti joms skirtus pakavimo laikiklius.</w:t>
            </w:r>
          </w:p>
          <w:p w14:paraId="4452734E" w14:textId="058FA09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kitų apsaugos priemonių naudojimo atveju išsamius paaiškinimus pateikia</w:t>
            </w:r>
            <w:r w:rsidR="00645F52" w:rsidRPr="00EE7951">
              <w:rPr>
                <w:rFonts w:ascii="Arial" w:hAnsi="Arial" w:cs="Arial"/>
              </w:rPr>
              <w:t xml:space="preserve"> </w:t>
            </w:r>
            <w:r w:rsidR="00645F52">
              <w:rPr>
                <w:rFonts w:ascii="Arial" w:hAnsi="Arial" w:cs="Arial"/>
              </w:rPr>
              <w:t>Pirkėjas</w:t>
            </w:r>
            <w:r w:rsidRPr="00EE7951">
              <w:rPr>
                <w:rFonts w:ascii="Arial" w:hAnsi="Arial" w:cs="Arial"/>
              </w:rPr>
              <w:t>.</w:t>
            </w:r>
          </w:p>
          <w:p w14:paraId="2A1E54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panaudotų kitų apsaugos priemonių.</w:t>
            </w:r>
          </w:p>
        </w:tc>
      </w:tr>
      <w:tr w:rsidR="00A20CB4" w:rsidRPr="00EE7951" w14:paraId="75DB393A" w14:textId="77777777" w:rsidTr="005646C3">
        <w:tc>
          <w:tcPr>
            <w:tcW w:w="851" w:type="dxa"/>
          </w:tcPr>
          <w:p w14:paraId="07DDA3F2" w14:textId="77777777" w:rsidR="00A20CB4" w:rsidRPr="00EE7951" w:rsidRDefault="00A20CB4" w:rsidP="00A20CB4">
            <w:pPr>
              <w:rPr>
                <w:rFonts w:ascii="Arial" w:hAnsi="Arial" w:cs="Arial"/>
              </w:rPr>
            </w:pPr>
            <w:r>
              <w:rPr>
                <w:rFonts w:ascii="Arial" w:hAnsi="Arial" w:cs="Arial"/>
                <w:lang w:val="en-US"/>
              </w:rPr>
              <w:t>7</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CE73163" w14:textId="77777777" w:rsidR="00A20CB4" w:rsidRPr="00EE7951" w:rsidRDefault="00A20CB4" w:rsidP="00A20CB4">
            <w:pPr>
              <w:jc w:val="both"/>
              <w:rPr>
                <w:rFonts w:ascii="Arial" w:hAnsi="Arial" w:cs="Arial"/>
              </w:rPr>
            </w:pPr>
            <w:r w:rsidRPr="00EE7951">
              <w:rPr>
                <w:rFonts w:ascii="Arial" w:hAnsi="Arial" w:cs="Arial"/>
              </w:rPr>
              <w:t>Griovių šlaitų ir pagriovių priežiūra</w:t>
            </w:r>
          </w:p>
        </w:tc>
        <w:tc>
          <w:tcPr>
            <w:tcW w:w="11907" w:type="dxa"/>
            <w:tcBorders>
              <w:top w:val="single" w:sz="4" w:space="0" w:color="auto"/>
              <w:left w:val="single" w:sz="4" w:space="0" w:color="auto"/>
              <w:bottom w:val="single" w:sz="4" w:space="0" w:color="auto"/>
              <w:right w:val="single" w:sz="4" w:space="0" w:color="auto"/>
            </w:tcBorders>
          </w:tcPr>
          <w:p w14:paraId="2C5E7ED4" w14:textId="73C69731"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645F52">
              <w:rPr>
                <w:rFonts w:ascii="Arial" w:hAnsi="Arial" w:cs="Arial"/>
              </w:rPr>
              <w:t xml:space="preserve">Pirkėjas </w:t>
            </w:r>
            <w:r w:rsidRPr="00EE7951">
              <w:rPr>
                <w:rFonts w:ascii="Arial" w:hAnsi="Arial" w:cs="Arial"/>
              </w:rPr>
              <w:t xml:space="preserve">pateikia </w:t>
            </w:r>
            <w:r w:rsidR="00645F52">
              <w:rPr>
                <w:rFonts w:ascii="Arial" w:hAnsi="Arial" w:cs="Arial"/>
              </w:rPr>
              <w:t>Tie</w:t>
            </w:r>
            <w:r w:rsidRPr="00EE7951">
              <w:rPr>
                <w:rFonts w:ascii="Arial" w:hAnsi="Arial" w:cs="Arial"/>
              </w:rPr>
              <w:t>kėjui rašytinį miško sklypų, kuriuose bus vykdoma griovių šlaitų ir pagriovių priežiūra, sąrašą su nurodytais plotais</w:t>
            </w:r>
            <w:r>
              <w:rPr>
                <w:rFonts w:ascii="Arial" w:hAnsi="Arial" w:cs="Arial"/>
              </w:rPr>
              <w:t>.</w:t>
            </w:r>
            <w:r w:rsidRPr="00EE7951">
              <w:rPr>
                <w:rFonts w:ascii="Arial" w:hAnsi="Arial" w:cs="Arial"/>
              </w:rPr>
              <w:t xml:space="preserve"> </w:t>
            </w:r>
            <w:r w:rsidRPr="009D2282">
              <w:rPr>
                <w:rFonts w:ascii="Arial" w:hAnsi="Arial" w:cs="Arial"/>
              </w:rPr>
              <w:t xml:space="preserve">Prieš </w:t>
            </w:r>
            <w:r w:rsidR="00645F52">
              <w:rPr>
                <w:rFonts w:ascii="Arial" w:hAnsi="Arial" w:cs="Arial"/>
              </w:rPr>
              <w:t xml:space="preserve">paslaugų teikimo </w:t>
            </w:r>
            <w:r w:rsidRPr="009D2282">
              <w:rPr>
                <w:rFonts w:ascii="Arial" w:hAnsi="Arial" w:cs="Arial"/>
              </w:rPr>
              <w:t xml:space="preserve"> pradžią </w:t>
            </w:r>
            <w:r w:rsidR="00645F52">
              <w:rPr>
                <w:rFonts w:ascii="Arial" w:hAnsi="Arial" w:cs="Arial"/>
              </w:rPr>
              <w:t>Tie</w:t>
            </w:r>
            <w:r w:rsidRPr="009D2282">
              <w:rPr>
                <w:rFonts w:ascii="Arial" w:hAnsi="Arial" w:cs="Arial"/>
              </w:rPr>
              <w:t xml:space="preserve">kėjui parodo natūroje miško sklypų, kuriuose bus vykdoma griovių šlaitų ir pagriovių priežiūra ribas, informuoja apie </w:t>
            </w:r>
            <w:r w:rsidR="00645F52">
              <w:rPr>
                <w:rFonts w:ascii="Arial" w:hAnsi="Arial" w:cs="Arial"/>
              </w:rPr>
              <w:t>paslaugoms</w:t>
            </w:r>
            <w:r w:rsidRPr="009D2282">
              <w:rPr>
                <w:rFonts w:ascii="Arial" w:hAnsi="Arial" w:cs="Arial"/>
              </w:rPr>
              <w:t xml:space="preserve"> taikomą įkainį. </w:t>
            </w:r>
          </w:p>
          <w:p w14:paraId="40345904" w14:textId="4F686305" w:rsidR="00A20CB4" w:rsidRPr="00EE7951" w:rsidRDefault="00A20CB4" w:rsidP="00A20CB4">
            <w:pPr>
              <w:jc w:val="both"/>
              <w:rPr>
                <w:rFonts w:ascii="Arial" w:hAnsi="Arial" w:cs="Arial"/>
              </w:rPr>
            </w:pPr>
            <w:r w:rsidRPr="00EE7951">
              <w:rPr>
                <w:rFonts w:ascii="Arial" w:hAnsi="Arial" w:cs="Arial"/>
              </w:rPr>
              <w:t>Griovių šlaitų ir pagriovių priežiūra apima ši</w:t>
            </w:r>
            <w:r w:rsidR="00645F52">
              <w:rPr>
                <w:rFonts w:ascii="Arial" w:hAnsi="Arial" w:cs="Arial"/>
              </w:rPr>
              <w:t>a</w:t>
            </w:r>
            <w:r w:rsidRPr="00EE7951">
              <w:rPr>
                <w:rFonts w:ascii="Arial" w:hAnsi="Arial" w:cs="Arial"/>
              </w:rPr>
              <w:t xml:space="preserve">s </w:t>
            </w:r>
            <w:r w:rsidR="00645F52">
              <w:rPr>
                <w:rFonts w:ascii="Arial" w:hAnsi="Arial" w:cs="Arial"/>
              </w:rPr>
              <w:t xml:space="preserve">paslaugas </w:t>
            </w:r>
            <w:r w:rsidRPr="00EE7951">
              <w:rPr>
                <w:rFonts w:ascii="Arial" w:hAnsi="Arial" w:cs="Arial"/>
              </w:rPr>
              <w:t>: žolinės augmenijos arba sumedėjusios augmenijos pjovimas/kirtimas, sumedėjusios augmenijos pašalinimas.</w:t>
            </w:r>
            <w: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 xml:space="preserve"> pagal Šalių suderintą miškininkystės  paslaugų teikimo grafiką.</w:t>
            </w:r>
          </w:p>
          <w:p w14:paraId="3347CBAA" w14:textId="77777777" w:rsidR="00A20CB4" w:rsidRPr="00EE7951" w:rsidRDefault="00A20CB4" w:rsidP="00A20CB4">
            <w:pPr>
              <w:jc w:val="both"/>
              <w:rPr>
                <w:rFonts w:ascii="Arial" w:hAnsi="Arial" w:cs="Arial"/>
              </w:rPr>
            </w:pPr>
            <w:r w:rsidRPr="00EE7951">
              <w:rPr>
                <w:rFonts w:ascii="Arial" w:hAnsi="Arial" w:cs="Arial"/>
              </w:rPr>
              <w:t>Žolinės augmenijos pjovimas – nesumedėjusios augmenijos (žolės arba pirmųjų metų krūmų ir medžių atžalų) šienavimas griovio šlaite, bei pagriovyje, nupjautą žolę bei atžalas paskleidžiant griovio šlaite. Šienavimas atliekamas rankiniais motoriniais/mechaniniais įrankiais arba mechanizuotai specialiai tam pritaikyta technika.</w:t>
            </w:r>
          </w:p>
          <w:p w14:paraId="645D1119" w14:textId="11F48E7B" w:rsidR="00A20CB4" w:rsidRPr="00EE7951" w:rsidRDefault="00A20CB4" w:rsidP="00A20CB4">
            <w:pPr>
              <w:jc w:val="both"/>
              <w:rPr>
                <w:rFonts w:ascii="Arial" w:hAnsi="Arial" w:cs="Arial"/>
              </w:rPr>
            </w:pPr>
            <w:r w:rsidRPr="00EE7951">
              <w:rPr>
                <w:rFonts w:ascii="Arial" w:hAnsi="Arial" w:cs="Arial"/>
              </w:rPr>
              <w:t xml:space="preserve">Sumedėjusios augmenijos kirtimas – antrųjų bei vėlesnių metų krūmų ir medžių atžalų kirtimas griovio šlaite, bei pagriovyje. Atžalų kirtimas atliekamas rankiniais motoriniais/mechaniniais įrankiais arba mechanizuotai specialiai tam pritaikyta technika. </w:t>
            </w:r>
            <w:r w:rsidR="00645F52">
              <w:rPr>
                <w:rFonts w:ascii="Arial" w:hAnsi="Arial" w:cs="Arial"/>
              </w:rPr>
              <w:t xml:space="preserve">Paslaugas </w:t>
            </w:r>
            <w:r w:rsidRPr="00EE7951">
              <w:rPr>
                <w:rFonts w:ascii="Arial" w:hAnsi="Arial" w:cs="Arial"/>
              </w:rPr>
              <w:t xml:space="preserve"> vykdant rankiniais įrankiais, iškirstos atžalos pašalinamos iš griovio šlaito, </w:t>
            </w:r>
            <w:r w:rsidR="00934294">
              <w:rPr>
                <w:rFonts w:ascii="Arial" w:hAnsi="Arial" w:cs="Arial"/>
              </w:rPr>
              <w:t>Pirkėjo</w:t>
            </w:r>
            <w:r>
              <w:rPr>
                <w:rFonts w:ascii="Arial" w:hAnsi="Arial" w:cs="Arial"/>
              </w:rPr>
              <w:t xml:space="preserve"> </w:t>
            </w:r>
            <w:r w:rsidRPr="00EE7951">
              <w:rPr>
                <w:rFonts w:ascii="Arial" w:hAnsi="Arial" w:cs="Arial"/>
              </w:rPr>
              <w:t xml:space="preserve"> nurodymu jas paskleidžiant &gt;1m atstumu nuo griovio šlaito arba sukraunant į krūvas ne tankesniu kaip 10m atstumu viena </w:t>
            </w:r>
            <w:r w:rsidRPr="00EE7951">
              <w:rPr>
                <w:rFonts w:ascii="Arial" w:hAnsi="Arial" w:cs="Arial"/>
              </w:rPr>
              <w:lastRenderedPageBreak/>
              <w:t xml:space="preserve">nuo kitos </w:t>
            </w:r>
            <w:r w:rsidR="00934294">
              <w:rPr>
                <w:rFonts w:ascii="Arial" w:hAnsi="Arial" w:cs="Arial"/>
              </w:rPr>
              <w:t xml:space="preserve">Pirkėjo </w:t>
            </w:r>
            <w:r w:rsidRPr="00EE7951">
              <w:rPr>
                <w:rFonts w:ascii="Arial" w:hAnsi="Arial" w:cs="Arial"/>
              </w:rPr>
              <w:t xml:space="preserve">nurodytoje pagriovio pusėje. </w:t>
            </w:r>
            <w:r w:rsidR="00934294">
              <w:rPr>
                <w:rFonts w:ascii="Arial" w:hAnsi="Arial" w:cs="Arial"/>
              </w:rPr>
              <w:t xml:space="preserve">Paslaugas </w:t>
            </w:r>
            <w:r w:rsidRPr="00EE7951">
              <w:rPr>
                <w:rFonts w:ascii="Arial" w:hAnsi="Arial" w:cs="Arial"/>
              </w:rPr>
              <w:t xml:space="preserve"> vykdant mechanizuotai susmulkintos atžalos gali būti paskleidžiamos griovio šlaite bei pagriovyje. Tiek rankiniais įrankiais, tiek mechanizuotai kertant atžalas, turi būti užtikrintas minimalus kelmų aukštis -  atžalos nukertamos ties augalo šaknies kakleliu.</w:t>
            </w:r>
          </w:p>
          <w:p w14:paraId="6165CBD7" w14:textId="77777777" w:rsidR="00A20CB4" w:rsidRPr="00EE7951" w:rsidRDefault="00A20CB4" w:rsidP="00A20CB4">
            <w:pPr>
              <w:jc w:val="both"/>
              <w:rPr>
                <w:rFonts w:ascii="Arial" w:hAnsi="Arial" w:cs="Arial"/>
              </w:rPr>
            </w:pPr>
            <w:r w:rsidRPr="00EE7951">
              <w:rPr>
                <w:rFonts w:ascii="Arial" w:hAnsi="Arial" w:cs="Arial"/>
              </w:rPr>
              <w:t>Griovio šlaitas – atstumas nuo griovio dugno iki griovio šlaito viršaus.</w:t>
            </w:r>
          </w:p>
          <w:p w14:paraId="1949D631" w14:textId="66137795" w:rsidR="00A20CB4" w:rsidRPr="00EE7951" w:rsidRDefault="00A20CB4" w:rsidP="00A20CB4">
            <w:pPr>
              <w:jc w:val="both"/>
              <w:rPr>
                <w:rFonts w:ascii="Arial" w:hAnsi="Arial" w:cs="Arial"/>
              </w:rPr>
            </w:pPr>
            <w:r w:rsidRPr="00EE7951">
              <w:rPr>
                <w:rFonts w:ascii="Arial" w:hAnsi="Arial" w:cs="Arial"/>
              </w:rPr>
              <w:t xml:space="preserve">Pagriovys – horizontalus atstumas nuo griovio šlaito viršaus iki </w:t>
            </w:r>
            <w:r w:rsidR="00934294">
              <w:rPr>
                <w:rFonts w:ascii="Arial" w:hAnsi="Arial" w:cs="Arial"/>
              </w:rPr>
              <w:t>Pirkėjo</w:t>
            </w:r>
            <w:r w:rsidRPr="00EE7951">
              <w:rPr>
                <w:rFonts w:ascii="Arial" w:hAnsi="Arial" w:cs="Arial"/>
              </w:rPr>
              <w:t xml:space="preserve"> nurodyto atstumo (1-2 m atstumas).</w:t>
            </w:r>
          </w:p>
          <w:p w14:paraId="40AADC89" w14:textId="77777777" w:rsidR="00A20CB4" w:rsidRPr="00EE7951" w:rsidRDefault="00A20CB4" w:rsidP="00A20CB4">
            <w:pPr>
              <w:jc w:val="both"/>
              <w:rPr>
                <w:rFonts w:ascii="Arial" w:hAnsi="Arial" w:cs="Arial"/>
              </w:rPr>
            </w:pPr>
            <w:r w:rsidRPr="00EE7951">
              <w:rPr>
                <w:rFonts w:ascii="Arial" w:hAnsi="Arial" w:cs="Arial"/>
              </w:rPr>
              <w:t>Suteiktų paslaugų kiekio apskaitos vnt. – ha priežiūros atlikto ploto.</w:t>
            </w:r>
          </w:p>
        </w:tc>
      </w:tr>
      <w:tr w:rsidR="00A20CB4" w:rsidRPr="00EE7951" w14:paraId="49DA3168" w14:textId="77777777" w:rsidTr="0098461F">
        <w:trPr>
          <w:trHeight w:val="2135"/>
        </w:trPr>
        <w:tc>
          <w:tcPr>
            <w:tcW w:w="851" w:type="dxa"/>
          </w:tcPr>
          <w:p w14:paraId="762F4E84" w14:textId="77777777" w:rsidR="00A20CB4" w:rsidRPr="00EE7951" w:rsidRDefault="00A20CB4" w:rsidP="00A20CB4">
            <w:pPr>
              <w:rPr>
                <w:rFonts w:ascii="Arial" w:hAnsi="Arial" w:cs="Arial"/>
                <w:lang w:val="en-US"/>
              </w:rPr>
            </w:pPr>
            <w:r>
              <w:rPr>
                <w:rFonts w:ascii="Arial" w:hAnsi="Arial" w:cs="Arial"/>
                <w:lang w:val="en-US"/>
              </w:rPr>
              <w:lastRenderedPageBreak/>
              <w:t>8</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0FE42640" w14:textId="77777777" w:rsidR="00A20CB4" w:rsidRPr="00EE7951" w:rsidRDefault="00A20CB4" w:rsidP="00A20CB4">
            <w:pPr>
              <w:jc w:val="both"/>
              <w:rPr>
                <w:rFonts w:ascii="Arial" w:hAnsi="Arial" w:cs="Arial"/>
              </w:rPr>
            </w:pPr>
            <w:r w:rsidRPr="00EE7951">
              <w:rPr>
                <w:rFonts w:ascii="Arial" w:hAnsi="Arial" w:cs="Arial"/>
              </w:rPr>
              <w:t>Pakelių priežiūra</w:t>
            </w:r>
          </w:p>
        </w:tc>
        <w:tc>
          <w:tcPr>
            <w:tcW w:w="11907" w:type="dxa"/>
            <w:tcBorders>
              <w:top w:val="single" w:sz="4" w:space="0" w:color="auto"/>
              <w:left w:val="single" w:sz="4" w:space="0" w:color="auto"/>
              <w:bottom w:val="single" w:sz="4" w:space="0" w:color="auto"/>
              <w:right w:val="single" w:sz="4" w:space="0" w:color="auto"/>
            </w:tcBorders>
          </w:tcPr>
          <w:p w14:paraId="3E9C2850" w14:textId="7F7C9BDB"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 xml:space="preserve">Tiekėjui </w:t>
            </w:r>
            <w:r w:rsidRPr="00EE7951">
              <w:rPr>
                <w:rFonts w:ascii="Arial" w:hAnsi="Arial" w:cs="Arial"/>
              </w:rPr>
              <w:t xml:space="preserve">rašytinį kelių ruožų, kuriuose bus vykdoma pakelių priežiūra, sąrašą su nurodytais </w:t>
            </w:r>
            <w:r>
              <w:rPr>
                <w:rFonts w:ascii="Arial" w:hAnsi="Arial" w:cs="Arial"/>
              </w:rPr>
              <w:t>ilgiais.</w:t>
            </w:r>
            <w:r w:rsidRPr="00EE7951">
              <w:rPr>
                <w:rFonts w:ascii="Arial" w:hAnsi="Arial" w:cs="Arial"/>
              </w:rPr>
              <w:t xml:space="preserve"> </w:t>
            </w:r>
            <w:r w:rsidRPr="009F2C94">
              <w:rPr>
                <w:rFonts w:ascii="Arial" w:hAnsi="Arial" w:cs="Arial"/>
              </w:rPr>
              <w:t xml:space="preserve">Prieš </w:t>
            </w:r>
            <w:r w:rsidR="00934294">
              <w:rPr>
                <w:rFonts w:ascii="Arial" w:hAnsi="Arial" w:cs="Arial"/>
              </w:rPr>
              <w:t xml:space="preserve">paslaugų teikimo </w:t>
            </w:r>
            <w:r w:rsidRPr="009F2C94">
              <w:rPr>
                <w:rFonts w:ascii="Arial" w:hAnsi="Arial" w:cs="Arial"/>
              </w:rPr>
              <w:t xml:space="preserve"> pradžią </w:t>
            </w:r>
            <w:r w:rsidR="00934294">
              <w:rPr>
                <w:rFonts w:ascii="Arial" w:hAnsi="Arial" w:cs="Arial"/>
              </w:rPr>
              <w:t>Tie</w:t>
            </w:r>
            <w:r w:rsidRPr="009F2C94">
              <w:rPr>
                <w:rFonts w:ascii="Arial" w:hAnsi="Arial" w:cs="Arial"/>
              </w:rPr>
              <w:t xml:space="preserve">kėjui parodo natūroje kelių ruožų, kuriuose bus vykdoma pakelių priežiūra, ribas, informuoja apie </w:t>
            </w:r>
            <w:r w:rsidR="00934294">
              <w:rPr>
                <w:rFonts w:ascii="Arial" w:hAnsi="Arial" w:cs="Arial"/>
              </w:rPr>
              <w:t xml:space="preserve">paslaugoms </w:t>
            </w:r>
            <w:r w:rsidRPr="009F2C94">
              <w:rPr>
                <w:rFonts w:ascii="Arial" w:hAnsi="Arial" w:cs="Arial"/>
              </w:rPr>
              <w:t xml:space="preserve"> taikomą įkainį. </w:t>
            </w:r>
            <w:r w:rsidR="00934294">
              <w:rPr>
                <w:rFonts w:ascii="Arial" w:hAnsi="Arial" w:cs="Arial"/>
              </w:rPr>
              <w:t>Paslaugos</w:t>
            </w:r>
            <w:r w:rsidRPr="008B071C">
              <w:rPr>
                <w:rFonts w:ascii="Arial" w:hAnsi="Arial" w:cs="Arial"/>
              </w:rPr>
              <w:t xml:space="preserve"> atliekam</w:t>
            </w:r>
            <w:r w:rsidR="00934294">
              <w:rPr>
                <w:rFonts w:ascii="Arial" w:hAnsi="Arial" w:cs="Arial"/>
              </w:rPr>
              <w:t>os</w:t>
            </w:r>
            <w:r w:rsidRPr="008B071C">
              <w:rPr>
                <w:rFonts w:ascii="Arial" w:hAnsi="Arial" w:cs="Arial"/>
              </w:rPr>
              <w:t xml:space="preserve"> pagal Šalių suderintą miškininkystės  paslaugų teikimo grafiką.</w:t>
            </w:r>
          </w:p>
          <w:p w14:paraId="07C34E59" w14:textId="26552C65" w:rsidR="00A20CB4" w:rsidRPr="00EE7951" w:rsidRDefault="00A20CB4" w:rsidP="00A20CB4">
            <w:pPr>
              <w:jc w:val="both"/>
              <w:rPr>
                <w:rFonts w:ascii="Arial" w:hAnsi="Arial" w:cs="Arial"/>
              </w:rPr>
            </w:pPr>
            <w:r w:rsidRPr="00EE7951">
              <w:rPr>
                <w:rFonts w:ascii="Arial" w:hAnsi="Arial" w:cs="Arial"/>
              </w:rPr>
              <w:t xml:space="preserve">Nurodytuose kelių ruožuose </w:t>
            </w:r>
            <w:r w:rsidR="00934294">
              <w:rPr>
                <w:rFonts w:ascii="Arial" w:hAnsi="Arial" w:cs="Arial"/>
              </w:rPr>
              <w:t xml:space="preserve">Tiekėjas </w:t>
            </w:r>
            <w:r w:rsidRPr="00EE7951">
              <w:rPr>
                <w:rFonts w:ascii="Arial" w:hAnsi="Arial" w:cs="Arial"/>
              </w:rPr>
              <w:t xml:space="preserve">savo rankiniais įrankiais, krūmapjove, motoriniu pjūklu, traktoriniu pjovimo ar smulkinimo įrenginiu, pašalina kelkraščiuose </w:t>
            </w:r>
            <w:r w:rsidRPr="00CC7C35">
              <w:rPr>
                <w:rFonts w:ascii="Arial" w:hAnsi="Arial" w:cs="Arial"/>
              </w:rPr>
              <w:t>(kelkraštis 2 m. pločio, išskyrus atvejus, kai kelkraštis yra siauresnis) augančią</w:t>
            </w:r>
            <w:r w:rsidRPr="00843FBE">
              <w:rPr>
                <w:rFonts w:ascii="Arial" w:hAnsi="Arial" w:cs="Arial"/>
              </w:rPr>
              <w:t xml:space="preserve"> žolinę ar sumedėjusią</w:t>
            </w:r>
            <w:r w:rsidRPr="00EE7951">
              <w:rPr>
                <w:rFonts w:ascii="Arial" w:hAnsi="Arial" w:cs="Arial"/>
              </w:rPr>
              <w:t xml:space="preserve"> augaliją taip pat toliau augančius krūmus, kurių lajos pasvirusios ant kelkraščio. Žolinė ir susmulkinta sumedėjusi augalija paliekama kelkraščiuose, nesmulkinta sumedėjusi augalija pašalinama iš kelkraščio, sukraunant į krūvas už kelio briaunos ar kelio griovio ribos. </w:t>
            </w:r>
          </w:p>
          <w:p w14:paraId="6AA1522B"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kelkraščio ilgio, kuriame pašalinta žolinė ir sumedėjusi augalija.</w:t>
            </w:r>
          </w:p>
        </w:tc>
      </w:tr>
      <w:tr w:rsidR="00A20CB4" w:rsidRPr="00EE7951" w14:paraId="1718FA62" w14:textId="77777777" w:rsidTr="005646C3">
        <w:tc>
          <w:tcPr>
            <w:tcW w:w="851" w:type="dxa"/>
          </w:tcPr>
          <w:p w14:paraId="52A6514D" w14:textId="77777777" w:rsidR="00A20CB4" w:rsidRPr="00EE7951" w:rsidRDefault="00A20CB4" w:rsidP="00A20CB4">
            <w:pPr>
              <w:rPr>
                <w:rFonts w:ascii="Arial" w:hAnsi="Arial" w:cs="Arial"/>
                <w:lang w:val="en-US"/>
              </w:rPr>
            </w:pPr>
            <w:r>
              <w:rPr>
                <w:rFonts w:ascii="Arial" w:hAnsi="Arial" w:cs="Arial"/>
                <w:lang w:val="en-US"/>
              </w:rPr>
              <w:t>9</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189CDBD" w14:textId="77777777" w:rsidR="00A20CB4" w:rsidRPr="00EE7951" w:rsidRDefault="00A20CB4" w:rsidP="00A20CB4">
            <w:pPr>
              <w:jc w:val="both"/>
              <w:rPr>
                <w:rFonts w:ascii="Arial" w:hAnsi="Arial" w:cs="Arial"/>
              </w:rPr>
            </w:pPr>
            <w:proofErr w:type="spellStart"/>
            <w:r w:rsidRPr="00EE7951">
              <w:rPr>
                <w:rFonts w:ascii="Arial" w:hAnsi="Arial" w:cs="Arial"/>
              </w:rPr>
              <w:t>Kvartalinių</w:t>
            </w:r>
            <w:proofErr w:type="spellEnd"/>
            <w:r w:rsidRPr="00EE7951">
              <w:rPr>
                <w:rFonts w:ascii="Arial" w:hAnsi="Arial" w:cs="Arial"/>
              </w:rPr>
              <w:t xml:space="preserve"> ir ribinių linijų priežiūra</w:t>
            </w:r>
          </w:p>
        </w:tc>
        <w:tc>
          <w:tcPr>
            <w:tcW w:w="11907" w:type="dxa"/>
            <w:tcBorders>
              <w:top w:val="single" w:sz="4" w:space="0" w:color="auto"/>
              <w:left w:val="single" w:sz="4" w:space="0" w:color="auto"/>
              <w:bottom w:val="single" w:sz="4" w:space="0" w:color="auto"/>
              <w:right w:val="single" w:sz="4" w:space="0" w:color="auto"/>
            </w:tcBorders>
          </w:tcPr>
          <w:p w14:paraId="2EA6B28A" w14:textId="521CD8F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Tie</w:t>
            </w:r>
            <w:r w:rsidRPr="00EE7951">
              <w:rPr>
                <w:rFonts w:ascii="Arial" w:hAnsi="Arial" w:cs="Arial"/>
              </w:rPr>
              <w:t xml:space="preserve">kėjui rašytinį </w:t>
            </w:r>
            <w:proofErr w:type="spellStart"/>
            <w:r w:rsidRPr="00EE7951">
              <w:rPr>
                <w:rFonts w:ascii="Arial" w:hAnsi="Arial" w:cs="Arial"/>
              </w:rPr>
              <w:t>kvartalinių</w:t>
            </w:r>
            <w:proofErr w:type="spellEnd"/>
            <w:r w:rsidRPr="00EE7951">
              <w:rPr>
                <w:rFonts w:ascii="Arial" w:hAnsi="Arial" w:cs="Arial"/>
              </w:rPr>
              <w:t xml:space="preserve"> ir ribinių linijų, kuriose bus vykdoma priežiūra, sąrašą su nurodytais ilgiais</w:t>
            </w:r>
            <w:r>
              <w:rPr>
                <w:rFonts w:ascii="Arial" w:hAnsi="Arial" w:cs="Arial"/>
              </w:rPr>
              <w:t>.</w:t>
            </w:r>
            <w:r w:rsidRPr="00EE7951">
              <w:rPr>
                <w:rFonts w:ascii="Arial" w:hAnsi="Arial" w:cs="Arial"/>
              </w:rPr>
              <w:t xml:space="preserve"> </w:t>
            </w:r>
            <w:r w:rsidRPr="00A12DD0">
              <w:rPr>
                <w:rFonts w:ascii="Arial" w:hAnsi="Arial" w:cs="Arial"/>
              </w:rPr>
              <w:t xml:space="preserve">Prieš </w:t>
            </w:r>
            <w:r w:rsidR="00934294">
              <w:rPr>
                <w:rFonts w:ascii="Arial" w:hAnsi="Arial" w:cs="Arial"/>
              </w:rPr>
              <w:t xml:space="preserve">paslaugų teikimo </w:t>
            </w:r>
            <w:r w:rsidRPr="00A12DD0">
              <w:rPr>
                <w:rFonts w:ascii="Arial" w:hAnsi="Arial" w:cs="Arial"/>
              </w:rPr>
              <w:t xml:space="preserve"> pradžią </w:t>
            </w:r>
            <w:r w:rsidR="00934294">
              <w:rPr>
                <w:rFonts w:ascii="Arial" w:hAnsi="Arial" w:cs="Arial"/>
              </w:rPr>
              <w:t>Tie</w:t>
            </w:r>
            <w:r w:rsidRPr="00A12DD0">
              <w:rPr>
                <w:rFonts w:ascii="Arial" w:hAnsi="Arial" w:cs="Arial"/>
              </w:rPr>
              <w:t xml:space="preserve">kėjui parodo natūroje </w:t>
            </w:r>
            <w:proofErr w:type="spellStart"/>
            <w:r w:rsidRPr="00A12DD0">
              <w:rPr>
                <w:rFonts w:ascii="Arial" w:hAnsi="Arial" w:cs="Arial"/>
              </w:rPr>
              <w:t>kvartalinių</w:t>
            </w:r>
            <w:proofErr w:type="spellEnd"/>
            <w:r w:rsidRPr="00A12DD0">
              <w:rPr>
                <w:rFonts w:ascii="Arial" w:hAnsi="Arial" w:cs="Arial"/>
              </w:rPr>
              <w:t xml:space="preserve"> ir ribinių linijų, kuriose bus vykdoma priežiūra, ribas, informuoja apie </w:t>
            </w:r>
            <w:r w:rsidR="00934294">
              <w:rPr>
                <w:rFonts w:ascii="Arial" w:hAnsi="Arial" w:cs="Arial"/>
              </w:rPr>
              <w:t xml:space="preserve">paslaugoms </w:t>
            </w:r>
            <w:r w:rsidRPr="00A12DD0">
              <w:rPr>
                <w:rFonts w:ascii="Arial" w:hAnsi="Arial" w:cs="Arial"/>
              </w:rPr>
              <w:t xml:space="preserve"> taikomą įkainį. </w:t>
            </w:r>
            <w:r w:rsidR="00934294">
              <w:rPr>
                <w:rFonts w:ascii="Arial" w:hAnsi="Arial" w:cs="Arial"/>
              </w:rPr>
              <w:t xml:space="preserve">Paslaugos </w:t>
            </w:r>
            <w:r w:rsidRPr="00323394">
              <w:rPr>
                <w:rFonts w:ascii="Arial" w:hAnsi="Arial" w:cs="Arial"/>
              </w:rPr>
              <w:t>atliekam</w:t>
            </w:r>
            <w:r w:rsidR="00934294">
              <w:rPr>
                <w:rFonts w:ascii="Arial" w:hAnsi="Arial" w:cs="Arial"/>
              </w:rPr>
              <w:t xml:space="preserve">os </w:t>
            </w:r>
            <w:r w:rsidRPr="00323394">
              <w:rPr>
                <w:rFonts w:ascii="Arial" w:hAnsi="Arial" w:cs="Arial"/>
              </w:rPr>
              <w:t xml:space="preserve"> pagal Šalių suderintą miškininkystės  paslaugų teikimo grafiką.</w:t>
            </w:r>
          </w:p>
          <w:p w14:paraId="4C1C1AAB" w14:textId="3C956726" w:rsidR="00A20CB4" w:rsidRPr="00EE7951" w:rsidRDefault="00A20CB4" w:rsidP="00A20CB4">
            <w:pPr>
              <w:jc w:val="both"/>
              <w:rPr>
                <w:rFonts w:ascii="Arial" w:hAnsi="Arial" w:cs="Arial"/>
              </w:rPr>
            </w:pPr>
            <w:r w:rsidRPr="00EE7951">
              <w:rPr>
                <w:rFonts w:ascii="Arial" w:hAnsi="Arial" w:cs="Arial"/>
              </w:rPr>
              <w:t xml:space="preserve">Nurodytuose </w:t>
            </w:r>
            <w:proofErr w:type="spellStart"/>
            <w:r w:rsidRPr="00EE7951">
              <w:rPr>
                <w:rFonts w:ascii="Arial" w:hAnsi="Arial" w:cs="Arial"/>
              </w:rPr>
              <w:t>kvartalinių</w:t>
            </w:r>
            <w:proofErr w:type="spellEnd"/>
            <w:r w:rsidRPr="00EE7951">
              <w:rPr>
                <w:rFonts w:ascii="Arial" w:hAnsi="Arial" w:cs="Arial"/>
              </w:rPr>
              <w:t xml:space="preserve"> ar ribinių linijų (toliau – linijos)  ruožuose </w:t>
            </w:r>
            <w:r w:rsidR="00934294">
              <w:rPr>
                <w:rFonts w:ascii="Arial" w:hAnsi="Arial" w:cs="Arial"/>
              </w:rPr>
              <w:t>Tie</w:t>
            </w:r>
            <w:r w:rsidRPr="00EE7951">
              <w:rPr>
                <w:rFonts w:ascii="Arial" w:hAnsi="Arial" w:cs="Arial"/>
              </w:rPr>
              <w:t xml:space="preserve">kėjas savo rankiniais įrankiais, krūmapjove, motoriniu pjūklu, traktoriniu </w:t>
            </w:r>
            <w:bookmarkStart w:id="4" w:name="_Hlk82609051"/>
            <w:r w:rsidRPr="00EE7951">
              <w:rPr>
                <w:rFonts w:ascii="Arial" w:hAnsi="Arial" w:cs="Arial"/>
              </w:rPr>
              <w:t>pjovimo ar smulkinimo įrenginiu</w:t>
            </w:r>
            <w:bookmarkEnd w:id="4"/>
            <w:r w:rsidRPr="00EE7951">
              <w:rPr>
                <w:rFonts w:ascii="Arial" w:hAnsi="Arial" w:cs="Arial"/>
              </w:rPr>
              <w:t xml:space="preserve">, pašalina jose augančią žolinę ar sumedėjusią augaliją taip pat toliau augančius krūmus, kurių lajos pasvirusios ant linijos. Žolinė ir susmulkinta sumedėjusi augalija paliekama ant linijos, nesmulkinta sumedėjusi augalija pašalinama iš už linijos ribų, sukraunant į krūvas. </w:t>
            </w:r>
          </w:p>
          <w:p w14:paraId="6D37F759"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linijos ilgio, kurioje pašalinta žolinė ir sumedėjusi augalija.</w:t>
            </w:r>
          </w:p>
        </w:tc>
      </w:tr>
      <w:tr w:rsidR="00A20CB4" w:rsidRPr="00EE7951" w14:paraId="1472A4B7" w14:textId="77777777" w:rsidTr="005646C3">
        <w:tc>
          <w:tcPr>
            <w:tcW w:w="851" w:type="dxa"/>
          </w:tcPr>
          <w:p w14:paraId="344A4E8E" w14:textId="77777777" w:rsidR="00A20CB4" w:rsidRPr="00EE7951" w:rsidRDefault="00A20CB4" w:rsidP="00A20CB4">
            <w:pPr>
              <w:rPr>
                <w:rFonts w:ascii="Arial" w:hAnsi="Arial" w:cs="Arial"/>
              </w:rPr>
            </w:pPr>
            <w:r>
              <w:rPr>
                <w:rFonts w:ascii="Arial" w:hAnsi="Arial" w:cs="Arial"/>
                <w:lang w:val="en-US"/>
              </w:rPr>
              <w:t>10</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1B465F8" w14:textId="77777777" w:rsidR="00A20CB4" w:rsidRPr="00EE7951" w:rsidRDefault="00A20CB4" w:rsidP="00A20CB4">
            <w:pPr>
              <w:jc w:val="both"/>
              <w:rPr>
                <w:rFonts w:ascii="Arial" w:hAnsi="Arial" w:cs="Arial"/>
              </w:rPr>
            </w:pPr>
            <w:r w:rsidRPr="00EE7951">
              <w:rPr>
                <w:rFonts w:ascii="Arial" w:hAnsi="Arial" w:cs="Arial"/>
              </w:rPr>
              <w:t>Sodmenų transportavimo paslaugos</w:t>
            </w:r>
            <w:r>
              <w:rPr>
                <w:rFonts w:ascii="Arial" w:hAnsi="Arial" w:cs="Arial"/>
              </w:rPr>
              <w:t xml:space="preserve">, </w:t>
            </w:r>
          </w:p>
        </w:tc>
        <w:tc>
          <w:tcPr>
            <w:tcW w:w="11907" w:type="dxa"/>
            <w:tcBorders>
              <w:top w:val="single" w:sz="4" w:space="0" w:color="auto"/>
              <w:left w:val="single" w:sz="4" w:space="0" w:color="auto"/>
              <w:bottom w:val="single" w:sz="4" w:space="0" w:color="auto"/>
              <w:right w:val="single" w:sz="4" w:space="0" w:color="auto"/>
            </w:tcBorders>
          </w:tcPr>
          <w:p w14:paraId="20B8A068" w14:textId="71106028" w:rsidR="00A20CB4" w:rsidRPr="00EE7951" w:rsidRDefault="00A20CB4" w:rsidP="00A20CB4">
            <w:pPr>
              <w:jc w:val="both"/>
              <w:rPr>
                <w:rFonts w:ascii="Arial" w:hAnsi="Arial" w:cs="Arial"/>
              </w:rPr>
            </w:pPr>
            <w:r w:rsidRPr="00EE7951">
              <w:rPr>
                <w:rFonts w:ascii="Arial" w:hAnsi="Arial" w:cs="Arial"/>
              </w:rPr>
              <w:t>Sodmenų transportavimo paslaugas sudaro sodmenų</w:t>
            </w:r>
            <w:r>
              <w:rPr>
                <w:rFonts w:ascii="Arial" w:hAnsi="Arial" w:cs="Arial"/>
              </w:rPr>
              <w:t xml:space="preserve"> ir/ar jų transportavimo taros</w:t>
            </w:r>
            <w:r w:rsidRPr="00EE7951">
              <w:rPr>
                <w:rFonts w:ascii="Arial" w:hAnsi="Arial" w:cs="Arial"/>
              </w:rPr>
              <w:t xml:space="preserve"> pervežimas </w:t>
            </w:r>
            <w:r>
              <w:rPr>
                <w:rFonts w:ascii="Arial" w:hAnsi="Arial" w:cs="Arial"/>
              </w:rPr>
              <w:t xml:space="preserve">iš </w:t>
            </w:r>
            <w:r w:rsidR="00934294">
              <w:rPr>
                <w:rFonts w:ascii="Arial" w:hAnsi="Arial" w:cs="Arial"/>
              </w:rPr>
              <w:t xml:space="preserve">Pirkėjo </w:t>
            </w:r>
            <w:r w:rsidRPr="00D14A5A">
              <w:rPr>
                <w:rFonts w:ascii="Arial" w:hAnsi="Arial" w:cs="Arial"/>
              </w:rPr>
              <w:t>nurodytos vietos</w:t>
            </w:r>
            <w:r>
              <w:rPr>
                <w:rFonts w:ascii="Arial" w:hAnsi="Arial" w:cs="Arial"/>
              </w:rPr>
              <w:t xml:space="preserve"> </w:t>
            </w:r>
            <w:r w:rsidRPr="00EE7951">
              <w:rPr>
                <w:rFonts w:ascii="Arial" w:hAnsi="Arial" w:cs="Arial"/>
              </w:rPr>
              <w:t xml:space="preserve">į </w:t>
            </w:r>
            <w:r w:rsidR="00934294">
              <w:rPr>
                <w:rFonts w:ascii="Arial" w:hAnsi="Arial" w:cs="Arial"/>
              </w:rPr>
              <w:t>Pirkėjo</w:t>
            </w:r>
            <w:r>
              <w:rPr>
                <w:rFonts w:ascii="Arial" w:hAnsi="Arial" w:cs="Arial"/>
              </w:rPr>
              <w:t xml:space="preserve"> </w:t>
            </w:r>
            <w:r w:rsidRPr="00EE7951">
              <w:rPr>
                <w:rFonts w:ascii="Arial" w:hAnsi="Arial" w:cs="Arial"/>
              </w:rPr>
              <w:t>nurodyt</w:t>
            </w:r>
            <w:r w:rsidR="00934294">
              <w:rPr>
                <w:rFonts w:ascii="Arial" w:hAnsi="Arial" w:cs="Arial"/>
              </w:rPr>
              <w:t>as</w:t>
            </w:r>
            <w:r w:rsidRPr="00EE7951">
              <w:rPr>
                <w:rFonts w:ascii="Arial" w:hAnsi="Arial" w:cs="Arial"/>
              </w:rPr>
              <w:t xml:space="preserve"> </w:t>
            </w:r>
            <w:r>
              <w:rPr>
                <w:rFonts w:ascii="Arial" w:hAnsi="Arial" w:cs="Arial"/>
              </w:rPr>
              <w:t>vietas ir jų pakrovimas / iškrovimas</w:t>
            </w:r>
            <w:r w:rsidRPr="00EE7951">
              <w:rPr>
                <w:rFonts w:ascii="Arial" w:hAnsi="Arial" w:cs="Arial"/>
              </w:rPr>
              <w:t>.</w:t>
            </w:r>
            <w:r>
              <w:rPr>
                <w:rFonts w:ascii="Arial" w:hAnsi="Arial" w:cs="Arial"/>
              </w:rPr>
              <w:t xml:space="preserve"> </w:t>
            </w:r>
            <w:r w:rsidR="00934294">
              <w:rPr>
                <w:rFonts w:ascii="Arial" w:hAnsi="Arial" w:cs="Arial"/>
              </w:rPr>
              <w:t xml:space="preserve">Paslaugos </w:t>
            </w:r>
            <w:r w:rsidRPr="009C3CDB">
              <w:rPr>
                <w:rFonts w:ascii="Arial" w:hAnsi="Arial" w:cs="Arial"/>
              </w:rPr>
              <w:t xml:space="preserve"> atliekam</w:t>
            </w:r>
            <w:r w:rsidR="00934294">
              <w:rPr>
                <w:rFonts w:ascii="Arial" w:hAnsi="Arial" w:cs="Arial"/>
              </w:rPr>
              <w:t xml:space="preserve">os </w:t>
            </w:r>
            <w:r w:rsidRPr="009C3CDB">
              <w:rPr>
                <w:rFonts w:ascii="Arial" w:hAnsi="Arial" w:cs="Arial"/>
              </w:rPr>
              <w:t>pagal Šalių suderintą miškininkystės  paslaugų teikimo grafiką.</w:t>
            </w:r>
          </w:p>
          <w:p w14:paraId="65EE69EE" w14:textId="77777777" w:rsidR="00A20CB4" w:rsidRDefault="00A20CB4" w:rsidP="00A20CB4">
            <w:pPr>
              <w:jc w:val="both"/>
              <w:rPr>
                <w:rFonts w:ascii="Arial" w:hAnsi="Arial" w:cs="Arial"/>
              </w:rPr>
            </w:pPr>
            <w:r w:rsidRPr="00EE7951">
              <w:rPr>
                <w:rFonts w:ascii="Arial" w:hAnsi="Arial" w:cs="Arial"/>
              </w:rPr>
              <w:t>Vežamų sodmenų šaknys turi būti apsaugotos nuo išdžiūvimo: sodmenis vežančio automobilio ar priekabos kėbulas turi būti uždengtas, arba</w:t>
            </w:r>
            <w:r>
              <w:rPr>
                <w:rFonts w:ascii="Arial" w:hAnsi="Arial" w:cs="Arial"/>
              </w:rPr>
              <w:t xml:space="preserve"> sodmenys turi būti</w:t>
            </w:r>
            <w:r w:rsidRPr="00EE7951">
              <w:rPr>
                <w:rFonts w:ascii="Arial" w:hAnsi="Arial" w:cs="Arial"/>
              </w:rPr>
              <w:t xml:space="preserve"> </w:t>
            </w:r>
            <w:r>
              <w:rPr>
                <w:rFonts w:ascii="Arial" w:hAnsi="Arial" w:cs="Arial"/>
              </w:rPr>
              <w:t>kitaip apsaugoti, neleidžiant sodmenų šaknims išdžiūti.</w:t>
            </w:r>
          </w:p>
          <w:p w14:paraId="0662B97D" w14:textId="2F3EBA7C" w:rsidR="00A20CB4" w:rsidRPr="00EE7951" w:rsidRDefault="00A20CB4" w:rsidP="00A20CB4">
            <w:pPr>
              <w:jc w:val="both"/>
              <w:rPr>
                <w:rFonts w:ascii="Arial" w:hAnsi="Arial" w:cs="Arial"/>
              </w:rPr>
            </w:pPr>
            <w:r w:rsidRPr="00EE7951">
              <w:rPr>
                <w:rFonts w:ascii="Arial" w:hAnsi="Arial" w:cs="Arial"/>
              </w:rPr>
              <w:t>Paslaugos apmokamos pagal 1 km įkainį</w:t>
            </w:r>
            <w:r>
              <w:rPr>
                <w:rFonts w:ascii="Arial" w:hAnsi="Arial" w:cs="Arial"/>
              </w:rPr>
              <w:t xml:space="preserve"> </w:t>
            </w:r>
            <w:r w:rsidRPr="00F036F0">
              <w:rPr>
                <w:rFonts w:ascii="Arial" w:hAnsi="Arial" w:cs="Arial"/>
              </w:rPr>
              <w:t xml:space="preserve">nuo sodmenų pakrovimo vietos </w:t>
            </w:r>
            <w:r>
              <w:rPr>
                <w:rFonts w:ascii="Arial" w:hAnsi="Arial" w:cs="Arial"/>
              </w:rPr>
              <w:t>iki</w:t>
            </w:r>
            <w:r w:rsidRPr="00843FBE">
              <w:rPr>
                <w:rFonts w:ascii="Arial" w:hAnsi="Arial" w:cs="Arial"/>
              </w:rPr>
              <w:t xml:space="preserve"> </w:t>
            </w:r>
            <w:r w:rsidR="00934294">
              <w:rPr>
                <w:rFonts w:ascii="Arial" w:hAnsi="Arial" w:cs="Arial"/>
              </w:rPr>
              <w:t xml:space="preserve">Pirkėjo </w:t>
            </w:r>
            <w:r w:rsidRPr="00843FBE">
              <w:rPr>
                <w:rFonts w:ascii="Arial" w:hAnsi="Arial" w:cs="Arial"/>
              </w:rPr>
              <w:t>nurodyt</w:t>
            </w:r>
            <w:r>
              <w:rPr>
                <w:rFonts w:ascii="Arial" w:hAnsi="Arial" w:cs="Arial"/>
              </w:rPr>
              <w:t>os</w:t>
            </w:r>
            <w:r w:rsidRPr="00843FBE">
              <w:rPr>
                <w:rFonts w:ascii="Arial" w:hAnsi="Arial" w:cs="Arial"/>
              </w:rPr>
              <w:t xml:space="preserve"> viet</w:t>
            </w:r>
            <w:r>
              <w:rPr>
                <w:rFonts w:ascii="Arial" w:hAnsi="Arial" w:cs="Arial"/>
              </w:rPr>
              <w:t>os</w:t>
            </w:r>
            <w:r w:rsidRPr="00EE7951">
              <w:rPr>
                <w:rFonts w:ascii="Arial" w:hAnsi="Arial" w:cs="Arial"/>
              </w:rPr>
              <w:t>.</w:t>
            </w:r>
            <w:r>
              <w:rPr>
                <w:rFonts w:ascii="Arial" w:hAnsi="Arial" w:cs="Arial"/>
              </w:rPr>
              <w:t xml:space="preserve"> Paslauga teikiama </w:t>
            </w:r>
            <w:r w:rsidR="00934294">
              <w:rPr>
                <w:rFonts w:ascii="Arial" w:hAnsi="Arial" w:cs="Arial"/>
              </w:rPr>
              <w:t xml:space="preserve">Pirkėjo </w:t>
            </w:r>
            <w:r>
              <w:rPr>
                <w:rFonts w:ascii="Arial" w:hAnsi="Arial" w:cs="Arial"/>
              </w:rPr>
              <w:t xml:space="preserve">užsakyme nurodytomis darbo dienomis. Užsakymas </w:t>
            </w:r>
            <w:r w:rsidR="00934294">
              <w:rPr>
                <w:rFonts w:ascii="Arial" w:hAnsi="Arial" w:cs="Arial"/>
              </w:rPr>
              <w:t xml:space="preserve">Tiekėjui </w:t>
            </w:r>
            <w:r>
              <w:rPr>
                <w:rFonts w:ascii="Arial" w:hAnsi="Arial" w:cs="Arial"/>
              </w:rPr>
              <w:t>pateikiamas ne vėliau, kaip prieš dvi darbo dienas iki pageidaujamos paslaugų suteikimo dienos.</w:t>
            </w:r>
          </w:p>
        </w:tc>
      </w:tr>
    </w:tbl>
    <w:p w14:paraId="0D25ABB8" w14:textId="77777777" w:rsidR="0053450C" w:rsidRDefault="0053450C" w:rsidP="001567E9">
      <w:pPr>
        <w:rPr>
          <w:rFonts w:ascii="Arial" w:hAnsi="Arial" w:cs="Arial"/>
          <w:b/>
        </w:rPr>
      </w:pPr>
    </w:p>
    <w:p w14:paraId="79395DE6" w14:textId="77777777" w:rsidR="008639E6" w:rsidRPr="00B47A22" w:rsidRDefault="00B700A4" w:rsidP="001567E9">
      <w:pPr>
        <w:rPr>
          <w:rFonts w:ascii="Arial" w:hAnsi="Arial" w:cs="Arial"/>
        </w:rPr>
      </w:pPr>
      <w:r w:rsidRPr="00EE7951">
        <w:rPr>
          <w:rFonts w:ascii="Arial" w:hAnsi="Arial" w:cs="Arial"/>
          <w:b/>
        </w:rPr>
        <w:t xml:space="preserve">Pirkimo objekto dalių </w:t>
      </w:r>
      <w:r w:rsidR="008D2FE8" w:rsidRPr="00EE7951">
        <w:rPr>
          <w:rFonts w:ascii="Arial" w:hAnsi="Arial" w:cs="Arial"/>
          <w:b/>
        </w:rPr>
        <w:t>paslaugų apimtys:</w:t>
      </w:r>
    </w:p>
    <w:p w14:paraId="28D43944" w14:textId="77777777" w:rsidR="008639E6" w:rsidRPr="008639E6" w:rsidRDefault="00E27B9A" w:rsidP="00207E87">
      <w:pPr>
        <w:jc w:val="both"/>
        <w:rPr>
          <w:rFonts w:ascii="Arial" w:hAnsi="Arial" w:cs="Arial"/>
          <w:b/>
          <w:u w:val="single"/>
        </w:rPr>
      </w:pPr>
      <w:r w:rsidRPr="008639E6">
        <w:rPr>
          <w:rFonts w:ascii="Arial" w:hAnsi="Arial" w:cs="Arial"/>
          <w:b/>
          <w:u w:val="single"/>
        </w:rPr>
        <w:t xml:space="preserve">1 </w:t>
      </w:r>
      <w:r w:rsidR="00B700A4" w:rsidRPr="008639E6">
        <w:rPr>
          <w:rFonts w:ascii="Arial" w:hAnsi="Arial" w:cs="Arial"/>
          <w:b/>
          <w:u w:val="single"/>
        </w:rPr>
        <w:t xml:space="preserve">paslaugų </w:t>
      </w:r>
      <w:r w:rsidR="00A009E1" w:rsidRPr="008639E6">
        <w:rPr>
          <w:rFonts w:ascii="Arial" w:hAnsi="Arial" w:cs="Arial"/>
          <w:b/>
          <w:u w:val="single"/>
        </w:rPr>
        <w:t xml:space="preserve">grupė: </w:t>
      </w:r>
    </w:p>
    <w:p w14:paraId="158FC054" w14:textId="77777777" w:rsidR="004F097A" w:rsidRDefault="00450806" w:rsidP="00207E87">
      <w:pPr>
        <w:jc w:val="both"/>
        <w:rPr>
          <w:rFonts w:ascii="Arial" w:hAnsi="Arial" w:cs="Arial"/>
          <w:bCs/>
        </w:rPr>
      </w:pPr>
      <w:r w:rsidRPr="00450806">
        <w:rPr>
          <w:rFonts w:ascii="Arial" w:hAnsi="Arial" w:cs="Arial"/>
          <w:b/>
        </w:rPr>
        <w:t>Ž</w:t>
      </w:r>
      <w:r w:rsidR="00B700A4" w:rsidRPr="00450806">
        <w:rPr>
          <w:rFonts w:ascii="Arial" w:hAnsi="Arial" w:cs="Arial"/>
          <w:b/>
        </w:rPr>
        <w:t xml:space="preserve">eldaviečių </w:t>
      </w:r>
      <w:r w:rsidR="00A009E1" w:rsidRPr="00450806">
        <w:rPr>
          <w:rFonts w:ascii="Arial" w:hAnsi="Arial" w:cs="Arial"/>
          <w:b/>
        </w:rPr>
        <w:t>paruošimas miškų sodinimui</w:t>
      </w:r>
      <w:r w:rsidR="00FD4E98" w:rsidRPr="00450806">
        <w:rPr>
          <w:rFonts w:ascii="Arial" w:hAnsi="Arial" w:cs="Arial"/>
          <w:b/>
        </w:rPr>
        <w:t xml:space="preserve">, želdinių ir </w:t>
      </w:r>
      <w:proofErr w:type="spellStart"/>
      <w:r w:rsidR="00FD4E98" w:rsidRPr="00450806">
        <w:rPr>
          <w:rFonts w:ascii="Arial" w:hAnsi="Arial" w:cs="Arial"/>
          <w:b/>
        </w:rPr>
        <w:t>žėlinių</w:t>
      </w:r>
      <w:proofErr w:type="spellEnd"/>
      <w:r w:rsidR="00FD4E98" w:rsidRPr="00450806">
        <w:rPr>
          <w:rFonts w:ascii="Arial" w:hAnsi="Arial" w:cs="Arial"/>
          <w:b/>
        </w:rPr>
        <w:t xml:space="preserve"> priežiūra, jaunuolynų ugdymas, griovių šlaitų ir pagriovių, pakelių, </w:t>
      </w:r>
      <w:proofErr w:type="spellStart"/>
      <w:r w:rsidR="00FD4E98" w:rsidRPr="00450806">
        <w:rPr>
          <w:rFonts w:ascii="Arial" w:hAnsi="Arial" w:cs="Arial"/>
          <w:b/>
        </w:rPr>
        <w:t>kvartalinių</w:t>
      </w:r>
      <w:proofErr w:type="spellEnd"/>
      <w:r w:rsidR="00FD4E98" w:rsidRPr="00450806">
        <w:rPr>
          <w:rFonts w:ascii="Arial" w:hAnsi="Arial" w:cs="Arial"/>
          <w:b/>
        </w:rPr>
        <w:t xml:space="preserve"> ir ribinių linijų priežiūra</w:t>
      </w:r>
      <w:r w:rsidR="00C0582F" w:rsidRPr="00450806">
        <w:rPr>
          <w:rFonts w:ascii="Arial" w:hAnsi="Arial" w:cs="Arial"/>
          <w:bCs/>
        </w:rPr>
        <w:t>.</w:t>
      </w:r>
      <w:r w:rsidR="008639E6">
        <w:rPr>
          <w:rFonts w:ascii="Arial" w:hAnsi="Arial" w:cs="Arial"/>
          <w:bCs/>
        </w:rPr>
        <w:t xml:space="preserve"> </w:t>
      </w:r>
      <w:r w:rsidR="00C0582F" w:rsidRPr="00450806">
        <w:rPr>
          <w:rFonts w:ascii="Arial" w:hAnsi="Arial" w:cs="Arial"/>
          <w:bCs/>
        </w:rPr>
        <w:t xml:space="preserve">Preliminarios paslaugų apimtys </w:t>
      </w:r>
      <w:r w:rsidR="00C0582F" w:rsidRPr="0047687F">
        <w:rPr>
          <w:rFonts w:ascii="Arial" w:hAnsi="Arial" w:cs="Arial"/>
          <w:bCs/>
        </w:rPr>
        <w:t xml:space="preserve">nurodytos </w:t>
      </w:r>
      <w:r w:rsidRPr="0047687F">
        <w:rPr>
          <w:rFonts w:ascii="Arial" w:eastAsia="Times New Roman" w:hAnsi="Arial" w:cs="Arial"/>
          <w:bCs/>
          <w:lang w:eastAsia="lt-LT"/>
        </w:rPr>
        <w:t>Miškininkystės  paslaugų techninės specifikacijos 1 priede.</w:t>
      </w:r>
      <w:r w:rsidRPr="00450806">
        <w:rPr>
          <w:rFonts w:ascii="Arial" w:eastAsia="Times New Roman" w:hAnsi="Arial" w:cs="Arial"/>
          <w:bCs/>
          <w:lang w:eastAsia="lt-LT"/>
        </w:rPr>
        <w:t xml:space="preserve"> </w:t>
      </w:r>
      <w:r w:rsidRPr="00450806">
        <w:rPr>
          <w:rFonts w:ascii="Arial" w:hAnsi="Arial" w:cs="Arial"/>
          <w:bCs/>
        </w:rPr>
        <w:t xml:space="preserve">Nurodytas preliminarus </w:t>
      </w:r>
      <w:r w:rsidR="00906513">
        <w:rPr>
          <w:rFonts w:ascii="Arial" w:hAnsi="Arial" w:cs="Arial"/>
          <w:bCs/>
        </w:rPr>
        <w:lastRenderedPageBreak/>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sidR="00906513">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Pirkėjas</w:t>
      </w:r>
      <w:r w:rsidRPr="00450806">
        <w:rPr>
          <w:rFonts w:ascii="Arial" w:hAnsi="Arial" w:cs="Arial"/>
          <w:bCs/>
        </w:rPr>
        <w:t xml:space="preserve"> turi teisę pirkti keičiant eilutėse nurodytus kiekius, kuris gali svyruoti ±30 proc.</w:t>
      </w:r>
      <w:r w:rsidR="008231BC">
        <w:rPr>
          <w:rFonts w:ascii="Arial" w:hAnsi="Arial" w:cs="Arial"/>
          <w:bCs/>
        </w:rPr>
        <w:t xml:space="preserve"> </w:t>
      </w:r>
    </w:p>
    <w:p w14:paraId="1F8A2200" w14:textId="4A7C171E" w:rsidR="008639E6" w:rsidRDefault="00906513" w:rsidP="00207E87">
      <w:pPr>
        <w:jc w:val="both"/>
        <w:rPr>
          <w:rFonts w:ascii="Arial" w:hAnsi="Arial" w:cs="Arial"/>
        </w:rPr>
      </w:pPr>
      <w:r w:rsidRPr="00906513">
        <w:rPr>
          <w:rFonts w:ascii="Arial" w:hAnsi="Arial" w:cs="Arial"/>
          <w:b/>
          <w:bCs/>
        </w:rPr>
        <w:t>Želdavietės paruošim</w:t>
      </w:r>
      <w:r w:rsidR="009A7D92">
        <w:rPr>
          <w:rFonts w:ascii="Arial" w:hAnsi="Arial" w:cs="Arial"/>
          <w:b/>
          <w:bCs/>
        </w:rPr>
        <w:t>ui</w:t>
      </w:r>
      <w:r w:rsidRPr="00906513">
        <w:rPr>
          <w:rFonts w:ascii="Arial" w:hAnsi="Arial" w:cs="Arial"/>
          <w:b/>
          <w:bCs/>
        </w:rPr>
        <w:t xml:space="preserve"> miško sodmenų sodinimui šalinant nepageidaujamus medžius, krūmus, žolinę augmeniją</w:t>
      </w:r>
      <w:r w:rsidRPr="00906513">
        <w:rPr>
          <w:rFonts w:ascii="Arial" w:hAnsi="Arial" w:cs="Arial"/>
        </w:rPr>
        <w:t xml:space="preserve"> </w:t>
      </w:r>
      <w:r w:rsidRPr="00EE7951">
        <w:rPr>
          <w:rFonts w:ascii="Arial" w:hAnsi="Arial" w:cs="Arial"/>
        </w:rPr>
        <w:t xml:space="preserve">taikomi sekantys koregavimo koeficientai: </w:t>
      </w:r>
      <w:r w:rsidR="00F97EC1" w:rsidRPr="00EE7951">
        <w:rPr>
          <w:rFonts w:ascii="Arial" w:hAnsi="Arial" w:cs="Arial"/>
        </w:rPr>
        <w:t>nupjaunant žolinę augmeniją – 0,7</w:t>
      </w:r>
      <w:r w:rsidR="004F1A57">
        <w:rPr>
          <w:rFonts w:ascii="Arial" w:hAnsi="Arial" w:cs="Arial"/>
        </w:rPr>
        <w:t xml:space="preserve">, </w:t>
      </w:r>
      <w:r w:rsidRPr="00EE7951">
        <w:rPr>
          <w:rFonts w:ascii="Arial" w:hAnsi="Arial" w:cs="Arial"/>
        </w:rPr>
        <w:t xml:space="preserve">iškertant sumedėjusią augmeniją iki 150 </w:t>
      </w:r>
      <w:proofErr w:type="spellStart"/>
      <w:r w:rsidRPr="00EE7951">
        <w:rPr>
          <w:rFonts w:ascii="Arial" w:hAnsi="Arial" w:cs="Arial"/>
        </w:rPr>
        <w:t>erdm</w:t>
      </w:r>
      <w:proofErr w:type="spellEnd"/>
      <w:r w:rsidRPr="00EE7951">
        <w:rPr>
          <w:rFonts w:ascii="Arial" w:hAnsi="Arial" w:cs="Arial"/>
        </w:rPr>
        <w:t xml:space="preserve">. / ha – 1,0, iškertant sumedėjusią augmeniją </w:t>
      </w:r>
      <w:r w:rsidR="001E609B">
        <w:rPr>
          <w:rFonts w:ascii="Arial" w:hAnsi="Arial" w:cs="Arial"/>
        </w:rPr>
        <w:t>nuo</w:t>
      </w:r>
      <w:r w:rsidRPr="00EE7951">
        <w:rPr>
          <w:rFonts w:ascii="Arial" w:hAnsi="Arial" w:cs="Arial"/>
        </w:rPr>
        <w:t xml:space="preserve"> 15</w:t>
      </w:r>
      <w:r w:rsidR="004F1A57">
        <w:rPr>
          <w:rFonts w:ascii="Arial" w:hAnsi="Arial" w:cs="Arial"/>
        </w:rPr>
        <w:t>1</w:t>
      </w:r>
      <w:r w:rsidR="001E609B">
        <w:rPr>
          <w:rFonts w:ascii="Arial" w:hAnsi="Arial" w:cs="Arial"/>
        </w:rPr>
        <w:t xml:space="preserve"> iki </w:t>
      </w:r>
      <w:r w:rsidR="004F1A57">
        <w:rPr>
          <w:rFonts w:ascii="Arial" w:hAnsi="Arial" w:cs="Arial"/>
        </w:rPr>
        <w:t>20</w:t>
      </w:r>
      <w:r w:rsidR="001E609B">
        <w:rPr>
          <w:rFonts w:ascii="Arial" w:hAnsi="Arial" w:cs="Arial"/>
        </w:rPr>
        <w:t>0</w:t>
      </w:r>
      <w:r w:rsidRPr="00EE7951">
        <w:rPr>
          <w:rFonts w:ascii="Arial" w:hAnsi="Arial" w:cs="Arial"/>
        </w:rPr>
        <w:t xml:space="preserve"> </w:t>
      </w:r>
      <w:proofErr w:type="spellStart"/>
      <w:r w:rsidRPr="00EE7951">
        <w:rPr>
          <w:rFonts w:ascii="Arial" w:hAnsi="Arial" w:cs="Arial"/>
        </w:rPr>
        <w:t>erdm</w:t>
      </w:r>
      <w:proofErr w:type="spellEnd"/>
      <w:r w:rsidRPr="00EE7951">
        <w:rPr>
          <w:rFonts w:ascii="Arial" w:hAnsi="Arial" w:cs="Arial"/>
        </w:rPr>
        <w:t xml:space="preserve">. / ha – 1,3, </w:t>
      </w:r>
      <w:bookmarkStart w:id="5" w:name="_Hlk104815340"/>
      <w:r w:rsidR="001E609B" w:rsidRPr="001E609B">
        <w:rPr>
          <w:rFonts w:ascii="Arial" w:hAnsi="Arial" w:cs="Arial"/>
        </w:rPr>
        <w:t xml:space="preserve">iškertant sumedėjusią augmeniją </w:t>
      </w:r>
      <w:r w:rsidR="004F1A57">
        <w:rPr>
          <w:rFonts w:ascii="Arial" w:hAnsi="Arial" w:cs="Arial"/>
        </w:rPr>
        <w:t>nuo</w:t>
      </w:r>
      <w:r w:rsidR="001E609B" w:rsidRPr="001E609B">
        <w:rPr>
          <w:rFonts w:ascii="Arial" w:hAnsi="Arial" w:cs="Arial"/>
        </w:rPr>
        <w:t xml:space="preserve"> </w:t>
      </w:r>
      <w:r w:rsidR="009F0DAE">
        <w:rPr>
          <w:rFonts w:ascii="Arial" w:hAnsi="Arial" w:cs="Arial"/>
        </w:rPr>
        <w:t>201 iki 300</w:t>
      </w:r>
      <w:r w:rsidR="001E609B" w:rsidRPr="001E609B">
        <w:rPr>
          <w:rFonts w:ascii="Arial" w:hAnsi="Arial" w:cs="Arial"/>
        </w:rPr>
        <w:t xml:space="preserve"> </w:t>
      </w:r>
      <w:proofErr w:type="spellStart"/>
      <w:r w:rsidR="001E609B" w:rsidRPr="001E609B">
        <w:rPr>
          <w:rFonts w:ascii="Arial" w:hAnsi="Arial" w:cs="Arial"/>
        </w:rPr>
        <w:t>erdm</w:t>
      </w:r>
      <w:proofErr w:type="spellEnd"/>
      <w:r w:rsidR="001E609B" w:rsidRPr="001E609B">
        <w:rPr>
          <w:rFonts w:ascii="Arial" w:hAnsi="Arial" w:cs="Arial"/>
        </w:rPr>
        <w:t>. / ha – 1,</w:t>
      </w:r>
      <w:r w:rsidR="00486397">
        <w:rPr>
          <w:rFonts w:ascii="Arial" w:hAnsi="Arial" w:cs="Arial"/>
        </w:rPr>
        <w:t>5</w:t>
      </w:r>
      <w:bookmarkEnd w:id="5"/>
      <w:r w:rsidR="00486397">
        <w:rPr>
          <w:rFonts w:ascii="Arial" w:hAnsi="Arial" w:cs="Arial"/>
        </w:rPr>
        <w:t>,</w:t>
      </w:r>
      <w:r w:rsidR="009F0DAE">
        <w:rPr>
          <w:rFonts w:ascii="Arial" w:hAnsi="Arial" w:cs="Arial"/>
        </w:rPr>
        <w:t xml:space="preserve"> </w:t>
      </w:r>
      <w:r w:rsidR="009F0DAE" w:rsidRPr="009F0DAE">
        <w:rPr>
          <w:rFonts w:ascii="Arial" w:hAnsi="Arial" w:cs="Arial"/>
        </w:rPr>
        <w:t xml:space="preserve">iškertant sumedėjusią augmeniją nuo </w:t>
      </w:r>
      <w:r w:rsidR="009F0DAE">
        <w:rPr>
          <w:rFonts w:ascii="Arial" w:hAnsi="Arial" w:cs="Arial"/>
        </w:rPr>
        <w:t>3</w:t>
      </w:r>
      <w:r w:rsidR="009F0DAE" w:rsidRPr="009F0DAE">
        <w:rPr>
          <w:rFonts w:ascii="Arial" w:hAnsi="Arial" w:cs="Arial"/>
        </w:rPr>
        <w:t xml:space="preserve">01 iki </w:t>
      </w:r>
      <w:r w:rsidR="009F0DAE">
        <w:rPr>
          <w:rFonts w:ascii="Arial" w:hAnsi="Arial" w:cs="Arial"/>
        </w:rPr>
        <w:t>4</w:t>
      </w:r>
      <w:r w:rsidR="009F0DAE" w:rsidRPr="009F0DAE">
        <w:rPr>
          <w:rFonts w:ascii="Arial" w:hAnsi="Arial" w:cs="Arial"/>
        </w:rPr>
        <w:t xml:space="preserve">00 </w:t>
      </w:r>
      <w:proofErr w:type="spellStart"/>
      <w:r w:rsidR="009F0DAE" w:rsidRPr="009F0DAE">
        <w:rPr>
          <w:rFonts w:ascii="Arial" w:hAnsi="Arial" w:cs="Arial"/>
        </w:rPr>
        <w:t>erdm</w:t>
      </w:r>
      <w:proofErr w:type="spellEnd"/>
      <w:r w:rsidR="009F0DAE" w:rsidRPr="009F0DAE">
        <w:rPr>
          <w:rFonts w:ascii="Arial" w:hAnsi="Arial" w:cs="Arial"/>
        </w:rPr>
        <w:t xml:space="preserve">. / ha – </w:t>
      </w:r>
      <w:r w:rsidR="009F2BE5">
        <w:rPr>
          <w:rFonts w:ascii="Arial" w:hAnsi="Arial" w:cs="Arial"/>
        </w:rPr>
        <w:t xml:space="preserve">2,1, </w:t>
      </w:r>
      <w:r w:rsidR="009F2BE5" w:rsidRPr="009F2BE5">
        <w:rPr>
          <w:rFonts w:ascii="Arial" w:hAnsi="Arial" w:cs="Arial"/>
        </w:rPr>
        <w:t xml:space="preserve">iškertant sumedėjusią augmeniją </w:t>
      </w:r>
      <w:r w:rsidR="009F2BE5">
        <w:rPr>
          <w:rFonts w:ascii="Arial" w:hAnsi="Arial" w:cs="Arial"/>
        </w:rPr>
        <w:t>daugiau nei 40</w:t>
      </w:r>
      <w:r w:rsidR="00000CE9">
        <w:rPr>
          <w:rFonts w:ascii="Arial" w:hAnsi="Arial" w:cs="Arial"/>
        </w:rPr>
        <w:t>0</w:t>
      </w:r>
      <w:r w:rsidR="009F2BE5" w:rsidRPr="009F2BE5">
        <w:rPr>
          <w:rFonts w:ascii="Arial" w:hAnsi="Arial" w:cs="Arial"/>
        </w:rPr>
        <w:t xml:space="preserve"> </w:t>
      </w:r>
      <w:proofErr w:type="spellStart"/>
      <w:r w:rsidR="009F2BE5" w:rsidRPr="009F2BE5">
        <w:rPr>
          <w:rFonts w:ascii="Arial" w:hAnsi="Arial" w:cs="Arial"/>
        </w:rPr>
        <w:t>erdm</w:t>
      </w:r>
      <w:proofErr w:type="spellEnd"/>
      <w:r w:rsidR="009F2BE5" w:rsidRPr="009F2BE5">
        <w:rPr>
          <w:rFonts w:ascii="Arial" w:hAnsi="Arial" w:cs="Arial"/>
        </w:rPr>
        <w:t xml:space="preserve">. / ha – </w:t>
      </w:r>
      <w:r w:rsidR="00000CE9">
        <w:rPr>
          <w:rFonts w:ascii="Arial" w:hAnsi="Arial" w:cs="Arial"/>
        </w:rPr>
        <w:t>2,5.</w:t>
      </w:r>
    </w:p>
    <w:p w14:paraId="7625836E" w14:textId="5F744497" w:rsidR="000C725D" w:rsidRPr="001E2CEE" w:rsidRDefault="000C725D" w:rsidP="00207E87">
      <w:pPr>
        <w:jc w:val="both"/>
        <w:rPr>
          <w:rFonts w:ascii="Arial" w:hAnsi="Arial" w:cs="Arial"/>
        </w:rPr>
      </w:pPr>
      <w:r w:rsidRPr="00160BC6">
        <w:rPr>
          <w:rFonts w:ascii="Arial" w:hAnsi="Arial" w:cs="Arial"/>
          <w:b/>
          <w:bCs/>
        </w:rPr>
        <w:t>Medynų ir krūmynų pert</w:t>
      </w:r>
      <w:r w:rsidR="001E2CEE" w:rsidRPr="00160BC6">
        <w:rPr>
          <w:rFonts w:ascii="Arial" w:hAnsi="Arial" w:cs="Arial"/>
          <w:b/>
          <w:bCs/>
        </w:rPr>
        <w:t xml:space="preserve">varkymo kirtimams </w:t>
      </w:r>
      <w:r w:rsidRPr="00160BC6">
        <w:rPr>
          <w:rFonts w:ascii="Arial" w:hAnsi="Arial" w:cs="Arial"/>
          <w:b/>
          <w:bCs/>
        </w:rPr>
        <w:t>šalinant nepageidaujamus medžius, krūmus, žolinę augmeniją</w:t>
      </w:r>
      <w:r w:rsidRPr="00160BC6">
        <w:rPr>
          <w:rFonts w:ascii="Arial" w:hAnsi="Arial" w:cs="Arial"/>
        </w:rPr>
        <w:t xml:space="preserve"> taikomi sekantys koregavimo koeficientai: nupjaunant žolinę augmeniją – 0,7, iškertant sumedėjusią augmeniją iki 150 </w:t>
      </w:r>
      <w:proofErr w:type="spellStart"/>
      <w:r w:rsidRPr="00160BC6">
        <w:rPr>
          <w:rFonts w:ascii="Arial" w:hAnsi="Arial" w:cs="Arial"/>
        </w:rPr>
        <w:t>erdm</w:t>
      </w:r>
      <w:proofErr w:type="spellEnd"/>
      <w:r w:rsidRPr="00160BC6">
        <w:rPr>
          <w:rFonts w:ascii="Arial" w:hAnsi="Arial" w:cs="Arial"/>
        </w:rPr>
        <w:t xml:space="preserve">. / ha – 1,0, iškertant sumedėjusią augmeniją nuo 151 iki 200 </w:t>
      </w:r>
      <w:proofErr w:type="spellStart"/>
      <w:r w:rsidRPr="00160BC6">
        <w:rPr>
          <w:rFonts w:ascii="Arial" w:hAnsi="Arial" w:cs="Arial"/>
        </w:rPr>
        <w:t>erdm</w:t>
      </w:r>
      <w:proofErr w:type="spellEnd"/>
      <w:r w:rsidRPr="00160BC6">
        <w:rPr>
          <w:rFonts w:ascii="Arial" w:hAnsi="Arial" w:cs="Arial"/>
        </w:rPr>
        <w:t xml:space="preserve">. / ha – 1,3, iškertant sumedėjusią augmeniją nuo 201 iki 300 </w:t>
      </w:r>
      <w:proofErr w:type="spellStart"/>
      <w:r w:rsidRPr="00160BC6">
        <w:rPr>
          <w:rFonts w:ascii="Arial" w:hAnsi="Arial" w:cs="Arial"/>
        </w:rPr>
        <w:t>erdm</w:t>
      </w:r>
      <w:proofErr w:type="spellEnd"/>
      <w:r w:rsidRPr="00160BC6">
        <w:rPr>
          <w:rFonts w:ascii="Arial" w:hAnsi="Arial" w:cs="Arial"/>
        </w:rPr>
        <w:t xml:space="preserve">. / ha – 1,5, iškertant sumedėjusią augmeniją nuo 301 iki 400 </w:t>
      </w:r>
      <w:proofErr w:type="spellStart"/>
      <w:r w:rsidRPr="00160BC6">
        <w:rPr>
          <w:rFonts w:ascii="Arial" w:hAnsi="Arial" w:cs="Arial"/>
        </w:rPr>
        <w:t>erdm</w:t>
      </w:r>
      <w:proofErr w:type="spellEnd"/>
      <w:r w:rsidRPr="00160BC6">
        <w:rPr>
          <w:rFonts w:ascii="Arial" w:hAnsi="Arial" w:cs="Arial"/>
        </w:rPr>
        <w:t xml:space="preserve">. / ha – 2,1, iškertant sumedėjusią augmeniją daugiau nei 400 </w:t>
      </w:r>
      <w:proofErr w:type="spellStart"/>
      <w:r w:rsidRPr="00160BC6">
        <w:rPr>
          <w:rFonts w:ascii="Arial" w:hAnsi="Arial" w:cs="Arial"/>
        </w:rPr>
        <w:t>erdm</w:t>
      </w:r>
      <w:proofErr w:type="spellEnd"/>
      <w:r w:rsidRPr="00160BC6">
        <w:rPr>
          <w:rFonts w:ascii="Arial" w:hAnsi="Arial" w:cs="Arial"/>
        </w:rPr>
        <w:t>. / ha – 2,5.</w:t>
      </w:r>
    </w:p>
    <w:p w14:paraId="11472528" w14:textId="77777777" w:rsidR="008639E6" w:rsidRDefault="00906513" w:rsidP="00207E87">
      <w:pPr>
        <w:jc w:val="both"/>
        <w:rPr>
          <w:rFonts w:ascii="Arial" w:hAnsi="Arial" w:cs="Arial"/>
          <w:bCs/>
        </w:rPr>
      </w:pPr>
      <w:r w:rsidRPr="009B56CB">
        <w:rPr>
          <w:rFonts w:ascii="Arial" w:hAnsi="Arial" w:cs="Arial"/>
          <w:b/>
          <w:bCs/>
        </w:rPr>
        <w:t xml:space="preserve">Miško želdinių ir </w:t>
      </w:r>
      <w:proofErr w:type="spellStart"/>
      <w:r w:rsidRPr="009B56CB">
        <w:rPr>
          <w:rFonts w:ascii="Arial" w:hAnsi="Arial" w:cs="Arial"/>
          <w:b/>
          <w:bCs/>
        </w:rPr>
        <w:t>žėlinių</w:t>
      </w:r>
      <w:proofErr w:type="spellEnd"/>
      <w:r w:rsidRPr="009B56CB">
        <w:rPr>
          <w:rFonts w:ascii="Arial" w:hAnsi="Arial" w:cs="Arial"/>
          <w:b/>
          <w:bCs/>
        </w:rPr>
        <w:t xml:space="preserve">  priežiūrai šalinant žabus ir žolinę augmeniją</w:t>
      </w:r>
      <w:r>
        <w:rPr>
          <w:rFonts w:ascii="Arial" w:hAnsi="Arial" w:cs="Arial"/>
        </w:rPr>
        <w:t xml:space="preserve"> </w:t>
      </w:r>
      <w:r w:rsidR="009B56CB" w:rsidRPr="00EE7951">
        <w:rPr>
          <w:rFonts w:ascii="Arial" w:hAnsi="Arial" w:cs="Arial"/>
        </w:rPr>
        <w:t xml:space="preserve">taikomi sekantys koregavimo koeficientai </w:t>
      </w:r>
      <w:r w:rsidRPr="00EE7951">
        <w:rPr>
          <w:rFonts w:ascii="Arial" w:hAnsi="Arial" w:cs="Arial"/>
        </w:rPr>
        <w:t xml:space="preserve">apmindant, žolinę augmeniją – 0,4, pjaunant, šalinant žolinę augmeniją vagose – 0,8, </w:t>
      </w:r>
      <w:r w:rsidRPr="00316B11">
        <w:rPr>
          <w:rFonts w:ascii="Arial" w:hAnsi="Arial" w:cs="Arial"/>
        </w:rPr>
        <w:t xml:space="preserve">pjaunant, šalinant žolinę augmeniją visame plote  – 1,0, kertant žabus ir žolinę augmeniją želdiniuose – 1,1, </w:t>
      </w:r>
      <w:r w:rsidR="000E2025" w:rsidRPr="00EA4AE9">
        <w:rPr>
          <w:rFonts w:ascii="Arial" w:hAnsi="Arial" w:cs="Arial"/>
        </w:rPr>
        <w:t xml:space="preserve">kertant žabus ir žolinę augmeniją želdiniuose d ir f </w:t>
      </w:r>
      <w:proofErr w:type="spellStart"/>
      <w:r w:rsidR="000E2025" w:rsidRPr="00EA4AE9">
        <w:rPr>
          <w:rFonts w:ascii="Arial" w:hAnsi="Arial" w:cs="Arial"/>
        </w:rPr>
        <w:t>trofotopo</w:t>
      </w:r>
      <w:proofErr w:type="spellEnd"/>
      <w:r w:rsidR="000E2025" w:rsidRPr="00EA4AE9">
        <w:rPr>
          <w:rFonts w:ascii="Arial" w:hAnsi="Arial" w:cs="Arial"/>
        </w:rPr>
        <w:t xml:space="preserve"> </w:t>
      </w:r>
      <w:proofErr w:type="spellStart"/>
      <w:r w:rsidR="000E2025" w:rsidRPr="00EA4AE9">
        <w:rPr>
          <w:rFonts w:ascii="Arial" w:hAnsi="Arial" w:cs="Arial"/>
        </w:rPr>
        <w:t>augavietėse</w:t>
      </w:r>
      <w:proofErr w:type="spellEnd"/>
      <w:r w:rsidR="000E2025" w:rsidRPr="00EA4AE9">
        <w:rPr>
          <w:rFonts w:ascii="Arial" w:hAnsi="Arial" w:cs="Arial"/>
        </w:rPr>
        <w:t xml:space="preserve"> – 1,</w:t>
      </w:r>
      <w:r w:rsidR="00783D78" w:rsidRPr="00EA4AE9">
        <w:rPr>
          <w:rFonts w:ascii="Arial" w:hAnsi="Arial" w:cs="Arial"/>
        </w:rPr>
        <w:t>2</w:t>
      </w:r>
      <w:r w:rsidR="000E2025" w:rsidRPr="00EA4AE9">
        <w:rPr>
          <w:rFonts w:ascii="Arial" w:hAnsi="Arial" w:cs="Arial"/>
        </w:rPr>
        <w:t>;</w:t>
      </w:r>
      <w:r w:rsidR="000E2025" w:rsidRPr="000E2025">
        <w:rPr>
          <w:rFonts w:ascii="Arial" w:hAnsi="Arial" w:cs="Arial"/>
        </w:rPr>
        <w:t xml:space="preserve"> </w:t>
      </w:r>
      <w:r w:rsidRPr="00316B11">
        <w:rPr>
          <w:rFonts w:ascii="Arial" w:hAnsi="Arial" w:cs="Arial"/>
        </w:rPr>
        <w:t>kertant</w:t>
      </w:r>
      <w:r w:rsidRPr="00EE7951">
        <w:rPr>
          <w:rFonts w:ascii="Arial" w:hAnsi="Arial" w:cs="Arial"/>
        </w:rPr>
        <w:t xml:space="preserve"> žabus ir žolinę augmeniją </w:t>
      </w:r>
      <w:proofErr w:type="spellStart"/>
      <w:r w:rsidRPr="00EE7951">
        <w:rPr>
          <w:rFonts w:ascii="Arial" w:hAnsi="Arial" w:cs="Arial"/>
        </w:rPr>
        <w:t>žėliniuose</w:t>
      </w:r>
      <w:proofErr w:type="spellEnd"/>
      <w:r w:rsidRPr="00EE7951">
        <w:rPr>
          <w:rFonts w:ascii="Arial" w:hAnsi="Arial" w:cs="Arial"/>
        </w:rPr>
        <w:t xml:space="preserve"> – 1,3.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s paslaugos</w:t>
      </w:r>
      <w:r w:rsidRPr="00EE7951">
        <w:rPr>
          <w:rFonts w:ascii="Arial" w:hAnsi="Arial" w:cs="Arial"/>
        </w:rPr>
        <w:t xml:space="preserve"> įkainį dauginant iš taikomų koregavimo koeficiento.</w:t>
      </w:r>
    </w:p>
    <w:p w14:paraId="71692A1F" w14:textId="77777777" w:rsidR="008639E6" w:rsidRDefault="009B56CB" w:rsidP="00207E87">
      <w:pPr>
        <w:jc w:val="both"/>
        <w:rPr>
          <w:rFonts w:ascii="Arial" w:hAnsi="Arial" w:cs="Arial"/>
          <w:bCs/>
        </w:rPr>
      </w:pPr>
      <w:r w:rsidRPr="009B56CB">
        <w:rPr>
          <w:rFonts w:ascii="Arial" w:hAnsi="Arial" w:cs="Arial"/>
          <w:b/>
          <w:bCs/>
        </w:rPr>
        <w:t>Jaunuolynų ugdym</w:t>
      </w:r>
      <w:r>
        <w:rPr>
          <w:rFonts w:ascii="Arial" w:hAnsi="Arial" w:cs="Arial"/>
          <w:b/>
          <w:bCs/>
        </w:rPr>
        <w:t>o</w:t>
      </w:r>
      <w:r w:rsidRPr="009B56CB">
        <w:rPr>
          <w:rFonts w:ascii="Arial" w:hAnsi="Arial" w:cs="Arial"/>
          <w:b/>
          <w:bCs/>
        </w:rPr>
        <w:t xml:space="preserve"> ir/ar retinimo kirtima</w:t>
      </w:r>
      <w:r>
        <w:rPr>
          <w:rFonts w:ascii="Arial" w:hAnsi="Arial" w:cs="Arial"/>
          <w:b/>
          <w:bCs/>
        </w:rPr>
        <w:t>ms</w:t>
      </w:r>
      <w:r w:rsidRPr="009B56CB">
        <w:rPr>
          <w:rFonts w:ascii="Arial" w:hAnsi="Arial" w:cs="Arial"/>
          <w:b/>
          <w:bCs/>
        </w:rPr>
        <w:t xml:space="preserve"> negaminant likvidinės medienos</w:t>
      </w:r>
      <w:r w:rsidRPr="009B56CB">
        <w:rPr>
          <w:rFonts w:ascii="Arial" w:hAnsi="Arial" w:cs="Arial"/>
        </w:rPr>
        <w:t xml:space="preserve"> </w:t>
      </w:r>
      <w:r w:rsidRPr="00EE7951">
        <w:rPr>
          <w:rFonts w:ascii="Arial" w:hAnsi="Arial" w:cs="Arial"/>
        </w:rPr>
        <w:t xml:space="preserve">taikomi sekantys koregavimo koeficientai: nelikvidinės medienos kirtimas kai iš 1 ha iškertama iki 100 </w:t>
      </w:r>
      <w:proofErr w:type="spellStart"/>
      <w:r w:rsidRPr="00EE7951">
        <w:rPr>
          <w:rFonts w:ascii="Arial" w:hAnsi="Arial" w:cs="Arial"/>
        </w:rPr>
        <w:t>erdm</w:t>
      </w:r>
      <w:proofErr w:type="spellEnd"/>
      <w:r w:rsidRPr="00EE7951">
        <w:rPr>
          <w:rFonts w:ascii="Arial" w:hAnsi="Arial" w:cs="Arial"/>
        </w:rPr>
        <w:t>. – 0,8; kai iškertama</w:t>
      </w:r>
      <w:r w:rsidR="00A12A8C">
        <w:rPr>
          <w:rFonts w:ascii="Arial" w:hAnsi="Arial" w:cs="Arial"/>
        </w:rPr>
        <w:t xml:space="preserve"> </w:t>
      </w:r>
      <w:r w:rsidRPr="00EE7951">
        <w:rPr>
          <w:rFonts w:ascii="Arial" w:hAnsi="Arial" w:cs="Arial"/>
        </w:rPr>
        <w:t xml:space="preserve">101-150 </w:t>
      </w:r>
      <w:proofErr w:type="spellStart"/>
      <w:r w:rsidRPr="00EE7951">
        <w:rPr>
          <w:rFonts w:ascii="Arial" w:hAnsi="Arial" w:cs="Arial"/>
        </w:rPr>
        <w:t>erdm</w:t>
      </w:r>
      <w:proofErr w:type="spellEnd"/>
      <w:r w:rsidRPr="00EE7951">
        <w:rPr>
          <w:rFonts w:ascii="Arial" w:hAnsi="Arial" w:cs="Arial"/>
        </w:rPr>
        <w:t xml:space="preserve">. – 1,0;  </w:t>
      </w:r>
      <w:bookmarkStart w:id="6" w:name="_Hlk103772988"/>
      <w:bookmarkStart w:id="7" w:name="_Hlk104815504"/>
      <w:r w:rsidRPr="00EE7951">
        <w:rPr>
          <w:rFonts w:ascii="Arial" w:hAnsi="Arial" w:cs="Arial"/>
        </w:rPr>
        <w:t xml:space="preserve">kai iškertama </w:t>
      </w:r>
      <w:r w:rsidR="00A12A8C">
        <w:rPr>
          <w:rFonts w:ascii="Arial" w:hAnsi="Arial" w:cs="Arial"/>
        </w:rPr>
        <w:t>151-</w:t>
      </w:r>
      <w:r w:rsidR="00FD006E">
        <w:rPr>
          <w:rFonts w:ascii="Arial" w:hAnsi="Arial" w:cs="Arial"/>
        </w:rPr>
        <w:t>20</w:t>
      </w:r>
      <w:r w:rsidR="00A12A8C">
        <w:rPr>
          <w:rFonts w:ascii="Arial" w:hAnsi="Arial" w:cs="Arial"/>
        </w:rPr>
        <w:t>0</w:t>
      </w:r>
      <w:r w:rsidRPr="00EE7951">
        <w:rPr>
          <w:rFonts w:ascii="Arial" w:hAnsi="Arial" w:cs="Arial"/>
        </w:rPr>
        <w:t xml:space="preserve"> </w:t>
      </w:r>
      <w:proofErr w:type="spellStart"/>
      <w:r w:rsidRPr="00EE7951">
        <w:rPr>
          <w:rFonts w:ascii="Arial" w:hAnsi="Arial" w:cs="Arial"/>
        </w:rPr>
        <w:t>erdm</w:t>
      </w:r>
      <w:proofErr w:type="spellEnd"/>
      <w:r w:rsidRPr="00EE7951">
        <w:rPr>
          <w:rFonts w:ascii="Arial" w:hAnsi="Arial" w:cs="Arial"/>
        </w:rPr>
        <w:t>. – 1,</w:t>
      </w:r>
      <w:bookmarkEnd w:id="6"/>
      <w:r w:rsidR="00FD006E">
        <w:rPr>
          <w:rFonts w:ascii="Arial" w:hAnsi="Arial" w:cs="Arial"/>
        </w:rPr>
        <w:t>3</w:t>
      </w:r>
      <w:bookmarkEnd w:id="7"/>
      <w:r w:rsidR="003277F4">
        <w:rPr>
          <w:rFonts w:ascii="Arial" w:hAnsi="Arial" w:cs="Arial"/>
        </w:rPr>
        <w:t>;</w:t>
      </w:r>
      <w:r w:rsidR="00FD006E" w:rsidRPr="00FD006E">
        <w:t xml:space="preserve"> </w:t>
      </w:r>
      <w:r w:rsidR="00FD006E" w:rsidRPr="00FD006E">
        <w:rPr>
          <w:rFonts w:ascii="Arial" w:hAnsi="Arial" w:cs="Arial"/>
        </w:rPr>
        <w:t xml:space="preserve">kai iškertama </w:t>
      </w:r>
      <w:r w:rsidR="00FD006E">
        <w:rPr>
          <w:rFonts w:ascii="Arial" w:hAnsi="Arial" w:cs="Arial"/>
        </w:rPr>
        <w:t>20</w:t>
      </w:r>
      <w:r w:rsidR="00FD006E" w:rsidRPr="00FD006E">
        <w:rPr>
          <w:rFonts w:ascii="Arial" w:hAnsi="Arial" w:cs="Arial"/>
        </w:rPr>
        <w:t>1-</w:t>
      </w:r>
      <w:r w:rsidR="00CB62EE">
        <w:rPr>
          <w:rFonts w:ascii="Arial" w:hAnsi="Arial" w:cs="Arial"/>
        </w:rPr>
        <w:t>3</w:t>
      </w:r>
      <w:r w:rsidR="00FD006E" w:rsidRPr="00FD006E">
        <w:rPr>
          <w:rFonts w:ascii="Arial" w:hAnsi="Arial" w:cs="Arial"/>
        </w:rPr>
        <w:t xml:space="preserve">00 </w:t>
      </w:r>
      <w:proofErr w:type="spellStart"/>
      <w:r w:rsidR="00FD006E" w:rsidRPr="00FD006E">
        <w:rPr>
          <w:rFonts w:ascii="Arial" w:hAnsi="Arial" w:cs="Arial"/>
        </w:rPr>
        <w:t>erdm</w:t>
      </w:r>
      <w:proofErr w:type="spellEnd"/>
      <w:r w:rsidR="00FD006E" w:rsidRPr="00FD006E">
        <w:rPr>
          <w:rFonts w:ascii="Arial" w:hAnsi="Arial" w:cs="Arial"/>
        </w:rPr>
        <w:t>. – 1,</w:t>
      </w:r>
      <w:r w:rsidR="00CB62EE">
        <w:rPr>
          <w:rFonts w:ascii="Arial" w:hAnsi="Arial" w:cs="Arial"/>
        </w:rPr>
        <w:t xml:space="preserve">6, </w:t>
      </w:r>
      <w:r w:rsidR="00CB62EE" w:rsidRPr="00CB62EE">
        <w:rPr>
          <w:rFonts w:ascii="Arial" w:hAnsi="Arial" w:cs="Arial"/>
        </w:rPr>
        <w:t xml:space="preserve">kai iškertama </w:t>
      </w:r>
      <w:r w:rsidR="00CB62EE">
        <w:rPr>
          <w:rFonts w:ascii="Arial" w:hAnsi="Arial" w:cs="Arial"/>
        </w:rPr>
        <w:t>30</w:t>
      </w:r>
      <w:r w:rsidR="00CB62EE" w:rsidRPr="00CB62EE">
        <w:rPr>
          <w:rFonts w:ascii="Arial" w:hAnsi="Arial" w:cs="Arial"/>
        </w:rPr>
        <w:t>1-</w:t>
      </w:r>
      <w:r w:rsidR="00F01E39">
        <w:rPr>
          <w:rFonts w:ascii="Arial" w:hAnsi="Arial" w:cs="Arial"/>
        </w:rPr>
        <w:t>4</w:t>
      </w:r>
      <w:r w:rsidR="00CB62EE" w:rsidRPr="00CB62EE">
        <w:rPr>
          <w:rFonts w:ascii="Arial" w:hAnsi="Arial" w:cs="Arial"/>
        </w:rPr>
        <w:t xml:space="preserve">00 </w:t>
      </w:r>
      <w:proofErr w:type="spellStart"/>
      <w:r w:rsidR="00CB62EE" w:rsidRPr="00CB62EE">
        <w:rPr>
          <w:rFonts w:ascii="Arial" w:hAnsi="Arial" w:cs="Arial"/>
        </w:rPr>
        <w:t>erdm</w:t>
      </w:r>
      <w:proofErr w:type="spellEnd"/>
      <w:r w:rsidR="00CB62EE" w:rsidRPr="00CB62EE">
        <w:rPr>
          <w:rFonts w:ascii="Arial" w:hAnsi="Arial" w:cs="Arial"/>
        </w:rPr>
        <w:t xml:space="preserve">. – </w:t>
      </w:r>
      <w:r w:rsidR="00F01E39">
        <w:rPr>
          <w:rFonts w:ascii="Arial" w:hAnsi="Arial" w:cs="Arial"/>
        </w:rPr>
        <w:t>2,2,</w:t>
      </w:r>
      <w:r w:rsidR="003277F4">
        <w:rPr>
          <w:rFonts w:ascii="Arial" w:hAnsi="Arial" w:cs="Arial"/>
        </w:rPr>
        <w:t xml:space="preserve"> </w:t>
      </w:r>
      <w:r w:rsidR="00486397" w:rsidRPr="00486397">
        <w:t xml:space="preserve"> </w:t>
      </w:r>
      <w:bookmarkStart w:id="8" w:name="_Hlk104817217"/>
      <w:r w:rsidR="00486397" w:rsidRPr="00486397">
        <w:rPr>
          <w:rFonts w:ascii="Arial" w:hAnsi="Arial" w:cs="Arial"/>
        </w:rPr>
        <w:t xml:space="preserve">kai iškertama daugiau nei </w:t>
      </w:r>
      <w:r w:rsidR="00F01E39">
        <w:rPr>
          <w:rFonts w:ascii="Arial" w:hAnsi="Arial" w:cs="Arial"/>
        </w:rPr>
        <w:t>40</w:t>
      </w:r>
      <w:r w:rsidR="00486397" w:rsidRPr="00486397">
        <w:rPr>
          <w:rFonts w:ascii="Arial" w:hAnsi="Arial" w:cs="Arial"/>
        </w:rPr>
        <w:t xml:space="preserve">0 </w:t>
      </w:r>
      <w:proofErr w:type="spellStart"/>
      <w:r w:rsidR="00486397" w:rsidRPr="00486397">
        <w:rPr>
          <w:rFonts w:ascii="Arial" w:hAnsi="Arial" w:cs="Arial"/>
        </w:rPr>
        <w:t>erdm</w:t>
      </w:r>
      <w:proofErr w:type="spellEnd"/>
      <w:r w:rsidR="00486397" w:rsidRPr="00486397">
        <w:rPr>
          <w:rFonts w:ascii="Arial" w:hAnsi="Arial" w:cs="Arial"/>
        </w:rPr>
        <w:t xml:space="preserve">. – </w:t>
      </w:r>
      <w:r w:rsidR="00F01E39">
        <w:rPr>
          <w:rFonts w:ascii="Arial" w:hAnsi="Arial" w:cs="Arial"/>
        </w:rPr>
        <w:t>2,6</w:t>
      </w:r>
      <w:bookmarkEnd w:id="8"/>
      <w:r w:rsidRPr="00EE7951">
        <w:rPr>
          <w:rFonts w:ascii="Arial" w:hAnsi="Arial" w:cs="Arial"/>
        </w:rPr>
        <w:t xml:space="preserve">. Galutinis </w:t>
      </w:r>
      <w:r w:rsidR="00447233">
        <w:rPr>
          <w:rFonts w:ascii="Arial" w:hAnsi="Arial" w:cs="Arial"/>
        </w:rPr>
        <w:t xml:space="preserve">paslaugos </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r w:rsidRPr="0072595F">
        <w:rPr>
          <w:rFonts w:ascii="Arial" w:hAnsi="Arial" w:cs="Arial"/>
          <w:b/>
          <w:bCs/>
          <w:color w:val="FF0000"/>
        </w:rPr>
        <w:t xml:space="preserve"> </w:t>
      </w:r>
    </w:p>
    <w:p w14:paraId="6A81E91C" w14:textId="77777777" w:rsidR="008639E6" w:rsidRDefault="009B56CB" w:rsidP="00207E87">
      <w:pPr>
        <w:jc w:val="both"/>
        <w:rPr>
          <w:rFonts w:ascii="Arial" w:hAnsi="Arial" w:cs="Arial"/>
          <w:bCs/>
        </w:rPr>
      </w:pPr>
      <w:r w:rsidRPr="009B56CB">
        <w:rPr>
          <w:rFonts w:ascii="Arial" w:hAnsi="Arial" w:cs="Arial"/>
          <w:b/>
          <w:bCs/>
        </w:rPr>
        <w:t>Griovių šlaitų ir pagriovių priežiūra</w:t>
      </w:r>
      <w:r>
        <w:rPr>
          <w:rFonts w:ascii="Arial" w:hAnsi="Arial" w:cs="Arial"/>
          <w:b/>
          <w:bCs/>
        </w:rPr>
        <w:t xml:space="preserve">i </w:t>
      </w:r>
      <w:r w:rsidRPr="00EE7951">
        <w:rPr>
          <w:rFonts w:ascii="Arial" w:hAnsi="Arial" w:cs="Arial"/>
        </w:rPr>
        <w:t>taikomi sekantys koregavimo koeficientai: žolinės augmenijos pjovimas – 0,8; sumedėjusios augmenijos kirtimas ir sukrovimas į krūvas</w:t>
      </w:r>
      <w:r w:rsidR="00820A36">
        <w:t xml:space="preserve">, </w:t>
      </w:r>
      <w:r w:rsidR="0098003A" w:rsidRPr="0098003A">
        <w:rPr>
          <w:rFonts w:ascii="Arial" w:hAnsi="Arial" w:cs="Arial"/>
        </w:rPr>
        <w:t>kai iš 1 ha iškertama iki 1</w:t>
      </w:r>
      <w:r w:rsidR="001B0AC4">
        <w:rPr>
          <w:rFonts w:ascii="Arial" w:hAnsi="Arial" w:cs="Arial"/>
        </w:rPr>
        <w:t>5</w:t>
      </w:r>
      <w:r w:rsidR="0098003A" w:rsidRPr="0098003A">
        <w:rPr>
          <w:rFonts w:ascii="Arial" w:hAnsi="Arial" w:cs="Arial"/>
        </w:rPr>
        <w:t xml:space="preserve">0 </w:t>
      </w:r>
      <w:proofErr w:type="spellStart"/>
      <w:r w:rsidR="0098003A" w:rsidRPr="0098003A">
        <w:rPr>
          <w:rFonts w:ascii="Arial" w:hAnsi="Arial" w:cs="Arial"/>
        </w:rPr>
        <w:t>erdm</w:t>
      </w:r>
      <w:proofErr w:type="spellEnd"/>
      <w:r w:rsidR="00C77013">
        <w:rPr>
          <w:rFonts w:ascii="Arial" w:hAnsi="Arial" w:cs="Arial"/>
        </w:rPr>
        <w:t xml:space="preserve">. </w:t>
      </w:r>
      <w:r w:rsidRPr="00EE7951">
        <w:rPr>
          <w:rFonts w:ascii="Arial" w:hAnsi="Arial" w:cs="Arial"/>
        </w:rPr>
        <w:t>– 1,0</w:t>
      </w:r>
      <w:r w:rsidR="00820A36">
        <w:rPr>
          <w:rFonts w:ascii="Arial" w:hAnsi="Arial" w:cs="Arial"/>
        </w:rPr>
        <w:t>;</w:t>
      </w:r>
      <w:r w:rsidR="00820A36" w:rsidRPr="00820A36">
        <w:t xml:space="preserve"> </w:t>
      </w:r>
      <w:r w:rsidR="00820A36" w:rsidRPr="00820A36">
        <w:rPr>
          <w:rFonts w:ascii="Arial" w:hAnsi="Arial" w:cs="Arial"/>
        </w:rPr>
        <w:t>sumedėjusios augmenijos kirtimas ir sukrovimas į krūvas, kai iš 1 ha iškertama 1</w:t>
      </w:r>
      <w:r w:rsidR="001B0AC4">
        <w:rPr>
          <w:rFonts w:ascii="Arial" w:hAnsi="Arial" w:cs="Arial"/>
        </w:rPr>
        <w:t>51</w:t>
      </w:r>
      <w:r w:rsidR="00CC4CA8">
        <w:rPr>
          <w:rFonts w:ascii="Arial" w:hAnsi="Arial" w:cs="Arial"/>
        </w:rPr>
        <w:t xml:space="preserve"> - 200</w:t>
      </w:r>
      <w:r w:rsidR="00820A36" w:rsidRPr="00820A36">
        <w:rPr>
          <w:rFonts w:ascii="Arial" w:hAnsi="Arial" w:cs="Arial"/>
        </w:rPr>
        <w:t xml:space="preserve"> </w:t>
      </w:r>
      <w:proofErr w:type="spellStart"/>
      <w:r w:rsidR="00820A36" w:rsidRPr="00820A36">
        <w:rPr>
          <w:rFonts w:ascii="Arial" w:hAnsi="Arial" w:cs="Arial"/>
        </w:rPr>
        <w:t>erdm</w:t>
      </w:r>
      <w:proofErr w:type="spellEnd"/>
      <w:r w:rsidR="00820A36" w:rsidRPr="00820A36">
        <w:rPr>
          <w:rFonts w:ascii="Arial" w:hAnsi="Arial" w:cs="Arial"/>
        </w:rPr>
        <w:t>– 1,</w:t>
      </w:r>
      <w:r w:rsidR="00CC4CA8">
        <w:rPr>
          <w:rFonts w:ascii="Arial" w:hAnsi="Arial" w:cs="Arial"/>
        </w:rPr>
        <w:t>3</w:t>
      </w:r>
      <w:r w:rsidR="0034338D">
        <w:rPr>
          <w:rFonts w:ascii="Arial" w:hAnsi="Arial" w:cs="Arial"/>
        </w:rPr>
        <w:t>;</w:t>
      </w:r>
      <w:r w:rsidR="00CC4CA8" w:rsidRPr="00CC4CA8">
        <w:t xml:space="preserve"> </w:t>
      </w:r>
      <w:r w:rsidR="00CC4CA8" w:rsidRPr="00CC4CA8">
        <w:rPr>
          <w:rFonts w:ascii="Arial" w:hAnsi="Arial" w:cs="Arial"/>
        </w:rPr>
        <w:t xml:space="preserve">sumedėjusios augmenijos kirtimas ir sukrovimas į krūvas, kai iš 1 ha iškertama </w:t>
      </w:r>
      <w:r w:rsidR="00CD077B">
        <w:rPr>
          <w:rFonts w:ascii="Arial" w:hAnsi="Arial" w:cs="Arial"/>
        </w:rPr>
        <w:t>20</w:t>
      </w:r>
      <w:r w:rsidR="00CC4CA8" w:rsidRPr="00CC4CA8">
        <w:rPr>
          <w:rFonts w:ascii="Arial" w:hAnsi="Arial" w:cs="Arial"/>
        </w:rPr>
        <w:t xml:space="preserve">1 - </w:t>
      </w:r>
      <w:r w:rsidR="00A765A9">
        <w:rPr>
          <w:rFonts w:ascii="Arial" w:hAnsi="Arial" w:cs="Arial"/>
        </w:rPr>
        <w:t>3</w:t>
      </w:r>
      <w:r w:rsidR="00CC4CA8" w:rsidRPr="00CC4CA8">
        <w:rPr>
          <w:rFonts w:ascii="Arial" w:hAnsi="Arial" w:cs="Arial"/>
        </w:rPr>
        <w:t xml:space="preserve">00 </w:t>
      </w:r>
      <w:proofErr w:type="spellStart"/>
      <w:r w:rsidR="00CC4CA8" w:rsidRPr="00CC4CA8">
        <w:rPr>
          <w:rFonts w:ascii="Arial" w:hAnsi="Arial" w:cs="Arial"/>
        </w:rPr>
        <w:t>erdm</w:t>
      </w:r>
      <w:proofErr w:type="spellEnd"/>
      <w:r w:rsidR="00CC4CA8" w:rsidRPr="00CC4CA8">
        <w:rPr>
          <w:rFonts w:ascii="Arial" w:hAnsi="Arial" w:cs="Arial"/>
        </w:rPr>
        <w:t>– 1,</w:t>
      </w:r>
      <w:r w:rsidR="00603737">
        <w:rPr>
          <w:rFonts w:ascii="Arial" w:hAnsi="Arial" w:cs="Arial"/>
        </w:rPr>
        <w:t>5</w:t>
      </w:r>
      <w:r w:rsidR="0034338D">
        <w:rPr>
          <w:rFonts w:ascii="Arial" w:hAnsi="Arial" w:cs="Arial"/>
        </w:rPr>
        <w:t>;</w:t>
      </w:r>
      <w:r w:rsidR="00603737">
        <w:rPr>
          <w:rFonts w:ascii="Arial" w:hAnsi="Arial" w:cs="Arial"/>
        </w:rPr>
        <w:t xml:space="preserve"> </w:t>
      </w:r>
      <w:bookmarkStart w:id="9" w:name="_Hlk104817238"/>
      <w:r w:rsidR="00603737" w:rsidRPr="00603737">
        <w:rPr>
          <w:rFonts w:ascii="Arial" w:hAnsi="Arial" w:cs="Arial"/>
        </w:rPr>
        <w:t>sumedėjusios augmenijos kirtimas ir sukrovimas į krūvas, kai iš 1 ha</w:t>
      </w:r>
      <w:bookmarkEnd w:id="9"/>
      <w:r w:rsidR="00603737" w:rsidRPr="00603737">
        <w:rPr>
          <w:rFonts w:ascii="Arial" w:hAnsi="Arial" w:cs="Arial"/>
        </w:rPr>
        <w:t xml:space="preserve"> iškertama </w:t>
      </w:r>
      <w:r w:rsidR="00603737">
        <w:rPr>
          <w:rFonts w:ascii="Arial" w:hAnsi="Arial" w:cs="Arial"/>
        </w:rPr>
        <w:t>30</w:t>
      </w:r>
      <w:r w:rsidR="00603737" w:rsidRPr="00603737">
        <w:rPr>
          <w:rFonts w:ascii="Arial" w:hAnsi="Arial" w:cs="Arial"/>
        </w:rPr>
        <w:t xml:space="preserve">1 - </w:t>
      </w:r>
      <w:r w:rsidR="000F25D9">
        <w:rPr>
          <w:rFonts w:ascii="Arial" w:hAnsi="Arial" w:cs="Arial"/>
        </w:rPr>
        <w:t>4</w:t>
      </w:r>
      <w:r w:rsidR="00603737" w:rsidRPr="00603737">
        <w:rPr>
          <w:rFonts w:ascii="Arial" w:hAnsi="Arial" w:cs="Arial"/>
        </w:rPr>
        <w:t xml:space="preserve">00 </w:t>
      </w:r>
      <w:proofErr w:type="spellStart"/>
      <w:r w:rsidR="00603737" w:rsidRPr="00603737">
        <w:rPr>
          <w:rFonts w:ascii="Arial" w:hAnsi="Arial" w:cs="Arial"/>
        </w:rPr>
        <w:t>erdm</w:t>
      </w:r>
      <w:proofErr w:type="spellEnd"/>
      <w:r w:rsidR="000F25D9">
        <w:rPr>
          <w:rFonts w:ascii="Arial" w:hAnsi="Arial" w:cs="Arial"/>
        </w:rPr>
        <w:t xml:space="preserve"> </w:t>
      </w:r>
      <w:r w:rsidR="00603737" w:rsidRPr="00603737">
        <w:rPr>
          <w:rFonts w:ascii="Arial" w:hAnsi="Arial" w:cs="Arial"/>
        </w:rPr>
        <w:t xml:space="preserve">– </w:t>
      </w:r>
      <w:r w:rsidR="000F25D9">
        <w:rPr>
          <w:rFonts w:ascii="Arial" w:hAnsi="Arial" w:cs="Arial"/>
        </w:rPr>
        <w:t>2,1</w:t>
      </w:r>
      <w:r w:rsidR="0034338D">
        <w:rPr>
          <w:rFonts w:ascii="Arial" w:hAnsi="Arial" w:cs="Arial"/>
        </w:rPr>
        <w:t>;</w:t>
      </w:r>
      <w:r w:rsidR="00CC4CA8">
        <w:rPr>
          <w:rFonts w:ascii="Arial" w:hAnsi="Arial" w:cs="Arial"/>
        </w:rPr>
        <w:t xml:space="preserve"> </w:t>
      </w:r>
      <w:r w:rsidR="000F25D9" w:rsidRPr="000F25D9">
        <w:rPr>
          <w:rFonts w:ascii="Arial" w:hAnsi="Arial" w:cs="Arial"/>
        </w:rPr>
        <w:t xml:space="preserve">sumedėjusios augmenijos kirtimas ir sukrovimas į krūvas, kai iš 1 ha kai iškertama daugiau nei 400 </w:t>
      </w:r>
      <w:proofErr w:type="spellStart"/>
      <w:r w:rsidR="000F25D9" w:rsidRPr="000F25D9">
        <w:rPr>
          <w:rFonts w:ascii="Arial" w:hAnsi="Arial" w:cs="Arial"/>
        </w:rPr>
        <w:t>erdm</w:t>
      </w:r>
      <w:proofErr w:type="spellEnd"/>
      <w:r w:rsidR="000F25D9" w:rsidRPr="000F25D9">
        <w:rPr>
          <w:rFonts w:ascii="Arial" w:hAnsi="Arial" w:cs="Arial"/>
        </w:rPr>
        <w:t>. – 2,</w:t>
      </w:r>
      <w:r w:rsidR="0034338D">
        <w:rPr>
          <w:rFonts w:ascii="Arial" w:hAnsi="Arial" w:cs="Arial"/>
        </w:rPr>
        <w:t>5</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14D8CF23" w14:textId="77777777" w:rsidR="008639E6" w:rsidRDefault="009B56CB" w:rsidP="00207E87">
      <w:pPr>
        <w:jc w:val="both"/>
        <w:rPr>
          <w:rFonts w:ascii="Arial" w:hAnsi="Arial" w:cs="Arial"/>
          <w:bCs/>
        </w:rPr>
      </w:pPr>
      <w:r w:rsidRPr="001567E9">
        <w:rPr>
          <w:rFonts w:ascii="Arial" w:hAnsi="Arial" w:cs="Arial"/>
          <w:b/>
          <w:bCs/>
        </w:rPr>
        <w:t>Pakelių priežiūrai</w:t>
      </w:r>
      <w:r>
        <w:rPr>
          <w:rFonts w:ascii="Arial" w:hAnsi="Arial" w:cs="Arial"/>
        </w:rPr>
        <w:t xml:space="preserve"> </w:t>
      </w:r>
      <w:r w:rsidR="001567E9" w:rsidRPr="00EE7951">
        <w:rPr>
          <w:rFonts w:ascii="Arial" w:hAnsi="Arial" w:cs="Arial"/>
        </w:rPr>
        <w:t xml:space="preserve">taikomi sekantys koregavimo koeficientai: žolinės augmenijos pjovimas – 0,75; sumedėjusios augmenijos kirtimas – 1,0. Galutinis </w:t>
      </w:r>
      <w:r w:rsidR="00447233">
        <w:rPr>
          <w:rFonts w:ascii="Arial" w:hAnsi="Arial" w:cs="Arial"/>
        </w:rPr>
        <w:t xml:space="preserve">paslaugos </w:t>
      </w:r>
      <w:r w:rsidR="001567E9" w:rsidRPr="00EE7951">
        <w:rPr>
          <w:rFonts w:ascii="Arial" w:hAnsi="Arial" w:cs="Arial"/>
        </w:rPr>
        <w:t xml:space="preserve"> įkainis apskaičiuojamas bazinį nurodyto</w:t>
      </w:r>
      <w:r w:rsidR="00447233">
        <w:rPr>
          <w:rFonts w:ascii="Arial" w:hAnsi="Arial" w:cs="Arial"/>
        </w:rPr>
        <w:t xml:space="preserve">s paslaugos </w:t>
      </w:r>
      <w:r w:rsidR="001567E9" w:rsidRPr="00EE7951">
        <w:rPr>
          <w:rFonts w:ascii="Arial" w:hAnsi="Arial" w:cs="Arial"/>
        </w:rPr>
        <w:t xml:space="preserve"> įkainį dauginant iš taikomų koregavimo koeficiento.</w:t>
      </w:r>
      <w:r w:rsidR="001567E9" w:rsidRPr="0072595F">
        <w:rPr>
          <w:rFonts w:ascii="Arial" w:hAnsi="Arial" w:cs="Arial"/>
          <w:b/>
          <w:bCs/>
          <w:color w:val="FF0000"/>
        </w:rPr>
        <w:t xml:space="preserve"> </w:t>
      </w:r>
    </w:p>
    <w:p w14:paraId="5C8F1DC5" w14:textId="186DD334" w:rsidR="008D384F" w:rsidRPr="001215E8" w:rsidRDefault="001567E9" w:rsidP="001215E8">
      <w:pPr>
        <w:jc w:val="both"/>
        <w:rPr>
          <w:rFonts w:ascii="Arial" w:hAnsi="Arial" w:cs="Arial"/>
          <w:bCs/>
        </w:rPr>
      </w:pPr>
      <w:proofErr w:type="spellStart"/>
      <w:r w:rsidRPr="001567E9">
        <w:rPr>
          <w:rFonts w:ascii="Arial" w:hAnsi="Arial" w:cs="Arial"/>
          <w:b/>
          <w:bCs/>
        </w:rPr>
        <w:t>Kvartalinių</w:t>
      </w:r>
      <w:proofErr w:type="spellEnd"/>
      <w:r w:rsidRPr="001567E9">
        <w:rPr>
          <w:rFonts w:ascii="Arial" w:hAnsi="Arial" w:cs="Arial"/>
          <w:b/>
          <w:bCs/>
        </w:rPr>
        <w:t xml:space="preserve"> ir ribinių linijų priež</w:t>
      </w:r>
      <w:r w:rsidR="00144BB3">
        <w:rPr>
          <w:rFonts w:ascii="Arial" w:hAnsi="Arial" w:cs="Arial"/>
          <w:b/>
          <w:bCs/>
        </w:rPr>
        <w:t>i</w:t>
      </w:r>
      <w:r w:rsidRPr="001567E9">
        <w:rPr>
          <w:rFonts w:ascii="Arial" w:hAnsi="Arial" w:cs="Arial"/>
          <w:b/>
          <w:bCs/>
        </w:rPr>
        <w:t>ūrai</w:t>
      </w:r>
      <w:r>
        <w:rPr>
          <w:rFonts w:ascii="Arial" w:hAnsi="Arial" w:cs="Arial"/>
        </w:rPr>
        <w:t xml:space="preserve"> </w:t>
      </w:r>
      <w:r w:rsidRPr="001B5B55">
        <w:rPr>
          <w:rFonts w:ascii="Arial" w:hAnsi="Arial" w:cs="Arial"/>
        </w:rPr>
        <w:t>taikomi sekantys koregavimo koeficientai:</w:t>
      </w:r>
      <w:r>
        <w:rPr>
          <w:rFonts w:ascii="Arial" w:hAnsi="Arial" w:cs="Arial"/>
        </w:rPr>
        <w:t xml:space="preserve"> rankiniu būdu pašalinant žolinę ir sumedėjusią augmeniją – 1,0; traktoriniu </w:t>
      </w:r>
      <w:r w:rsidRPr="00AC6629">
        <w:rPr>
          <w:rFonts w:ascii="Arial" w:hAnsi="Arial" w:cs="Arial"/>
        </w:rPr>
        <w:t>pjovimo ar smulkinimo įrenginiu</w:t>
      </w:r>
      <w:r w:rsidRPr="00AC6629">
        <w:t xml:space="preserve"> </w:t>
      </w:r>
      <w:r w:rsidRPr="00AC6629">
        <w:rPr>
          <w:rFonts w:ascii="Arial" w:hAnsi="Arial" w:cs="Arial"/>
        </w:rPr>
        <w:t>pašalinant žolinę ir sumedėjusią augmeniją</w:t>
      </w:r>
      <w:r>
        <w:rPr>
          <w:rFonts w:ascii="Arial" w:hAnsi="Arial" w:cs="Arial"/>
        </w:rPr>
        <w:t xml:space="preserve"> – 0,5.</w:t>
      </w:r>
      <w:r w:rsidRPr="00AC6629">
        <w:t xml:space="preserve"> </w:t>
      </w:r>
      <w:r w:rsidRPr="00AC6629">
        <w:rPr>
          <w:rFonts w:ascii="Arial" w:hAnsi="Arial" w:cs="Arial"/>
        </w:rPr>
        <w:t xml:space="preserve">Galutinis </w:t>
      </w:r>
      <w:r w:rsidR="00447233">
        <w:rPr>
          <w:rFonts w:ascii="Arial" w:hAnsi="Arial" w:cs="Arial"/>
        </w:rPr>
        <w:t>paslaugos</w:t>
      </w:r>
      <w:r w:rsidRPr="00AC6629">
        <w:rPr>
          <w:rFonts w:ascii="Arial" w:hAnsi="Arial" w:cs="Arial"/>
        </w:rPr>
        <w:t xml:space="preserve"> įkainis apskaičiuojamas bazinį nurodyt</w:t>
      </w:r>
      <w:r w:rsidR="00447233">
        <w:rPr>
          <w:rFonts w:ascii="Arial" w:hAnsi="Arial" w:cs="Arial"/>
        </w:rPr>
        <w:t xml:space="preserve">os paslaugos </w:t>
      </w:r>
      <w:r w:rsidRPr="00AC6629">
        <w:rPr>
          <w:rFonts w:ascii="Arial" w:hAnsi="Arial" w:cs="Arial"/>
        </w:rPr>
        <w:t xml:space="preserve"> įkainį dauginant iš taikomų koregavimo koeficiento.</w:t>
      </w:r>
    </w:p>
    <w:p w14:paraId="79760746" w14:textId="77777777" w:rsidR="008639E6" w:rsidRDefault="00984A2B" w:rsidP="00207E87">
      <w:pPr>
        <w:jc w:val="both"/>
        <w:rPr>
          <w:rFonts w:ascii="Arial" w:hAnsi="Arial" w:cs="Arial"/>
          <w:b/>
          <w:u w:val="single"/>
        </w:rPr>
      </w:pPr>
      <w:r w:rsidRPr="00EE7951">
        <w:rPr>
          <w:rFonts w:ascii="Arial" w:hAnsi="Arial" w:cs="Arial"/>
          <w:b/>
          <w:u w:val="single"/>
        </w:rPr>
        <w:t>2</w:t>
      </w:r>
      <w:r w:rsidR="00EF69E7" w:rsidRPr="00EE7951">
        <w:rPr>
          <w:rFonts w:ascii="Arial" w:hAnsi="Arial" w:cs="Arial"/>
          <w:b/>
          <w:u w:val="single"/>
        </w:rPr>
        <w:t xml:space="preserve"> </w:t>
      </w:r>
      <w:r w:rsidR="00B700A4" w:rsidRPr="00EE7951">
        <w:rPr>
          <w:rFonts w:ascii="Arial" w:hAnsi="Arial" w:cs="Arial"/>
          <w:b/>
          <w:u w:val="single"/>
        </w:rPr>
        <w:t xml:space="preserve">paslaugų </w:t>
      </w:r>
      <w:r w:rsidR="001F04DA" w:rsidRPr="00EE7951">
        <w:rPr>
          <w:rFonts w:ascii="Arial" w:hAnsi="Arial" w:cs="Arial"/>
          <w:b/>
          <w:u w:val="single"/>
        </w:rPr>
        <w:t xml:space="preserve">grupė: </w:t>
      </w:r>
    </w:p>
    <w:p w14:paraId="4001FA2C" w14:textId="5F7DECDD" w:rsidR="003A1B54" w:rsidRDefault="00D37DE0" w:rsidP="00207E87">
      <w:pPr>
        <w:jc w:val="both"/>
        <w:rPr>
          <w:rFonts w:ascii="Arial" w:hAnsi="Arial" w:cs="Arial"/>
          <w:bCs/>
        </w:rPr>
      </w:pPr>
      <w:r w:rsidRPr="008639E6">
        <w:rPr>
          <w:rFonts w:ascii="Arial" w:hAnsi="Arial" w:cs="Arial"/>
          <w:b/>
        </w:rPr>
        <w:t>Želdavietės paruošimas miško sodmenų sodinimui cheminiu būdu pašalinant nepageidaujamą augmeniją</w:t>
      </w:r>
      <w:r w:rsidR="003A1B54">
        <w:rPr>
          <w:rFonts w:ascii="Arial" w:hAnsi="Arial" w:cs="Arial"/>
          <w:b/>
        </w:rPr>
        <w:t>.</w:t>
      </w:r>
      <w:r w:rsidR="00AB203D" w:rsidRPr="008639E6">
        <w:rPr>
          <w:rFonts w:ascii="Arial" w:hAnsi="Arial" w:cs="Arial"/>
          <w:b/>
        </w:rPr>
        <w:t xml:space="preserve"> </w:t>
      </w:r>
      <w:r w:rsidR="008639E6" w:rsidRPr="00450806">
        <w:rPr>
          <w:rFonts w:ascii="Arial" w:hAnsi="Arial" w:cs="Arial"/>
          <w:bCs/>
        </w:rPr>
        <w:t>Preliminarios paslaugų apimtys</w:t>
      </w:r>
      <w:r w:rsidR="008639E6">
        <w:rPr>
          <w:rFonts w:ascii="Arial" w:hAnsi="Arial" w:cs="Arial"/>
          <w:bCs/>
        </w:rPr>
        <w:t xml:space="preserve"> </w:t>
      </w:r>
      <w:r w:rsidR="008639E6" w:rsidRPr="00450806">
        <w:rPr>
          <w:rFonts w:ascii="Arial" w:hAnsi="Arial" w:cs="Arial"/>
          <w:bCs/>
        </w:rPr>
        <w:t xml:space="preserve">nurodytos </w:t>
      </w:r>
      <w:r w:rsidR="008639E6" w:rsidRPr="00450806">
        <w:rPr>
          <w:rFonts w:ascii="Arial" w:eastAsia="Times New Roman" w:hAnsi="Arial" w:cs="Arial"/>
          <w:bCs/>
          <w:lang w:eastAsia="lt-LT"/>
        </w:rPr>
        <w:t xml:space="preserve">Miškininkystės  paslaugų techninės specifikacijos 1 priede. </w:t>
      </w:r>
      <w:r w:rsidR="008639E6" w:rsidRPr="00450806">
        <w:rPr>
          <w:rFonts w:ascii="Arial" w:hAnsi="Arial" w:cs="Arial"/>
          <w:bCs/>
        </w:rPr>
        <w:t xml:space="preserve">Nurodytas preliminarus </w:t>
      </w:r>
      <w:r w:rsidR="008639E6">
        <w:rPr>
          <w:rFonts w:ascii="Arial" w:hAnsi="Arial" w:cs="Arial"/>
          <w:bCs/>
        </w:rPr>
        <w:t>Miškininkystės p</w:t>
      </w:r>
      <w:r w:rsidR="008639E6" w:rsidRPr="00450806">
        <w:rPr>
          <w:rFonts w:ascii="Arial" w:hAnsi="Arial" w:cs="Arial"/>
          <w:bCs/>
        </w:rPr>
        <w:t>aslaugų kiekis.</w:t>
      </w:r>
      <w:r w:rsidR="008639E6" w:rsidRPr="00450806">
        <w:rPr>
          <w:rFonts w:ascii="Arial" w:eastAsia="Times New Roman" w:hAnsi="Arial" w:cs="Arial"/>
          <w:bCs/>
          <w:lang w:eastAsia="lt-LT"/>
        </w:rPr>
        <w:t xml:space="preserve"> </w:t>
      </w:r>
      <w:r w:rsidR="008639E6" w:rsidRPr="00450806">
        <w:rPr>
          <w:rFonts w:ascii="Arial" w:hAnsi="Arial" w:cs="Arial"/>
          <w:bCs/>
        </w:rPr>
        <w:t xml:space="preserve">Nurodytos </w:t>
      </w:r>
      <w:r w:rsidR="008639E6">
        <w:rPr>
          <w:rFonts w:ascii="Arial" w:hAnsi="Arial" w:cs="Arial"/>
          <w:bCs/>
        </w:rPr>
        <w:t xml:space="preserve">Miškininkystės </w:t>
      </w:r>
      <w:r w:rsidR="008639E6">
        <w:rPr>
          <w:rFonts w:ascii="Arial" w:hAnsi="Arial" w:cs="Arial"/>
          <w:bCs/>
        </w:rPr>
        <w:lastRenderedPageBreak/>
        <w:t>p</w:t>
      </w:r>
      <w:r w:rsidR="008639E6"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008639E6" w:rsidRPr="00450806">
        <w:rPr>
          <w:rFonts w:ascii="Arial" w:hAnsi="Arial" w:cs="Arial"/>
          <w:bCs/>
        </w:rPr>
        <w:t>turi teisę pirkti keičiant eilutėse nurodytus kiekius, kuris gali svyruoti ±30 proc</w:t>
      </w:r>
      <w:r w:rsidR="008639E6">
        <w:rPr>
          <w:rFonts w:ascii="Arial" w:hAnsi="Arial" w:cs="Arial"/>
          <w:bCs/>
        </w:rPr>
        <w:t>.</w:t>
      </w:r>
      <w:bookmarkStart w:id="10" w:name="_Hlk15306887"/>
    </w:p>
    <w:p w14:paraId="26E739A3" w14:textId="77777777" w:rsidR="00D02483" w:rsidRPr="007358FE" w:rsidRDefault="00D02483" w:rsidP="00D02483">
      <w:pPr>
        <w:rPr>
          <w:rFonts w:ascii="Arial" w:hAnsi="Arial" w:cs="Arial"/>
          <w:b/>
          <w:u w:val="single"/>
        </w:rPr>
      </w:pPr>
      <w:r>
        <w:rPr>
          <w:rFonts w:ascii="Arial" w:hAnsi="Arial" w:cs="Arial"/>
          <w:b/>
          <w:u w:val="single"/>
        </w:rPr>
        <w:t>3</w:t>
      </w:r>
      <w:r w:rsidRPr="007358FE">
        <w:rPr>
          <w:rFonts w:ascii="Arial" w:hAnsi="Arial" w:cs="Arial"/>
          <w:b/>
          <w:u w:val="single"/>
        </w:rPr>
        <w:t xml:space="preserve"> paslaugų grupė: </w:t>
      </w:r>
    </w:p>
    <w:p w14:paraId="0F9AD8EA" w14:textId="533EBAD4" w:rsidR="00D02483" w:rsidRPr="007358FE" w:rsidRDefault="00D02483" w:rsidP="00D02483">
      <w:pPr>
        <w:rPr>
          <w:rFonts w:ascii="Arial" w:hAnsi="Arial" w:cs="Arial"/>
          <w:b/>
        </w:rPr>
      </w:pPr>
      <w:r w:rsidRPr="007358FE">
        <w:rPr>
          <w:rFonts w:ascii="Arial" w:hAnsi="Arial" w:cs="Arial"/>
          <w:b/>
        </w:rPr>
        <w:t xml:space="preserve">Miško atkūrimas, įveisimas ir atsodinimas (medelių ir krūmų sodinimas).  </w:t>
      </w:r>
      <w:r w:rsidRPr="007358FE">
        <w:rPr>
          <w:rFonts w:ascii="Arial" w:hAnsi="Arial" w:cs="Arial"/>
          <w:bCs/>
        </w:rPr>
        <w:t xml:space="preserve">Preliminarios paslaugų apimtys nurodytos </w:t>
      </w:r>
      <w:r w:rsidRPr="007358FE">
        <w:rPr>
          <w:rFonts w:ascii="Arial" w:eastAsia="Times New Roman" w:hAnsi="Arial" w:cs="Arial"/>
          <w:bCs/>
          <w:lang w:eastAsia="lt-LT"/>
        </w:rPr>
        <w:t xml:space="preserve">Miškininkystės  paslaugų techninės specifikacijos 1 priede. </w:t>
      </w:r>
      <w:r w:rsidRPr="007358FE">
        <w:rPr>
          <w:rFonts w:ascii="Arial" w:hAnsi="Arial" w:cs="Arial"/>
          <w:bCs/>
        </w:rPr>
        <w:t>Nurodytas preliminarus Miškininkystės paslaugų kiekis.</w:t>
      </w:r>
      <w:r w:rsidRPr="007358FE">
        <w:rPr>
          <w:rFonts w:ascii="Arial" w:eastAsia="Times New Roman" w:hAnsi="Arial" w:cs="Arial"/>
          <w:bCs/>
          <w:lang w:eastAsia="lt-LT"/>
        </w:rPr>
        <w:t xml:space="preserve"> </w:t>
      </w:r>
      <w:r w:rsidRPr="007358FE">
        <w:rPr>
          <w:rFonts w:ascii="Arial" w:hAnsi="Arial" w:cs="Arial"/>
          <w:bCs/>
        </w:rPr>
        <w:t xml:space="preserve">Nurodytos Miškininkystės paslaugų apimtys yra preliminarios ir skirtos tik pasiūlymų kainai apskaičiuoti ir laimėtojui nustatyti. Sutarties galiojimo laikotarpiu </w:t>
      </w:r>
      <w:r w:rsidR="008743C0">
        <w:rPr>
          <w:rFonts w:ascii="Arial" w:hAnsi="Arial" w:cs="Arial"/>
        </w:rPr>
        <w:t xml:space="preserve">Pirkėjas </w:t>
      </w:r>
      <w:r w:rsidRPr="007358FE">
        <w:rPr>
          <w:rFonts w:ascii="Arial" w:hAnsi="Arial" w:cs="Arial"/>
          <w:bCs/>
        </w:rPr>
        <w:t>turi teisę pirkti keičiant eilutėse nurodytus kiekius, kuris gali svyruoti ±30 proc.</w:t>
      </w:r>
    </w:p>
    <w:p w14:paraId="7FAF8365" w14:textId="22672B44" w:rsidR="008C38C1" w:rsidRPr="008C38C1" w:rsidRDefault="00D02483" w:rsidP="00EC10F1">
      <w:pPr>
        <w:tabs>
          <w:tab w:val="left" w:pos="3686"/>
        </w:tabs>
        <w:spacing w:after="0" w:line="240" w:lineRule="auto"/>
        <w:jc w:val="both"/>
        <w:rPr>
          <w:rFonts w:ascii="Arial" w:hAnsi="Arial" w:cs="Arial"/>
        </w:rPr>
      </w:pPr>
      <w:r w:rsidRPr="007358FE">
        <w:rPr>
          <w:rFonts w:ascii="Arial" w:hAnsi="Arial" w:cs="Arial"/>
          <w:b/>
          <w:bCs/>
        </w:rPr>
        <w:t xml:space="preserve">Miško atkūrimui ir įveisimui </w:t>
      </w:r>
      <w:bookmarkStart w:id="11" w:name="_Hlk93473519"/>
      <w:r w:rsidRPr="007358FE">
        <w:rPr>
          <w:rFonts w:ascii="Arial" w:hAnsi="Arial" w:cs="Arial"/>
          <w:b/>
          <w:bCs/>
        </w:rPr>
        <w:t xml:space="preserve">(medelių ir krūmų sodinimas) </w:t>
      </w:r>
      <w:bookmarkEnd w:id="11"/>
      <w:r w:rsidRPr="007358FE">
        <w:rPr>
          <w:rFonts w:ascii="Arial" w:hAnsi="Arial" w:cs="Arial"/>
        </w:rPr>
        <w:t xml:space="preserve">Medžių ir krūmų sodinimui taikomi sekantys koregavimo koeficientai: atkuriant ir įveisiant mišką sodinant E, M sodinukus – 1,0, sodinant P sodinukus – 0,7, sodinant Ą, </w:t>
      </w:r>
      <w:proofErr w:type="spellStart"/>
      <w:r w:rsidRPr="007358FE">
        <w:rPr>
          <w:rFonts w:ascii="Arial" w:hAnsi="Arial" w:cs="Arial"/>
        </w:rPr>
        <w:t>Kl</w:t>
      </w:r>
      <w:proofErr w:type="spellEnd"/>
      <w:r w:rsidRPr="007358FE">
        <w:rPr>
          <w:rFonts w:ascii="Arial" w:hAnsi="Arial" w:cs="Arial"/>
        </w:rPr>
        <w:t xml:space="preserve">, G, B, J, L sodinukus – 1,25, sodinant B, J, L, E, M </w:t>
      </w:r>
      <w:proofErr w:type="spellStart"/>
      <w:r w:rsidRPr="007358FE">
        <w:rPr>
          <w:rFonts w:ascii="Arial" w:hAnsi="Arial" w:cs="Arial"/>
        </w:rPr>
        <w:t>sėjinukus</w:t>
      </w:r>
      <w:proofErr w:type="spellEnd"/>
      <w:r w:rsidRPr="007358FE">
        <w:rPr>
          <w:rFonts w:ascii="Arial" w:hAnsi="Arial" w:cs="Arial"/>
        </w:rPr>
        <w:t xml:space="preserve"> ir krūmus – 0,8, sodinant P </w:t>
      </w:r>
      <w:proofErr w:type="spellStart"/>
      <w:r w:rsidRPr="007358FE">
        <w:rPr>
          <w:rFonts w:ascii="Arial" w:hAnsi="Arial" w:cs="Arial"/>
        </w:rPr>
        <w:t>sėjinukus</w:t>
      </w:r>
      <w:proofErr w:type="spellEnd"/>
      <w:r w:rsidRPr="007358FE">
        <w:rPr>
          <w:rFonts w:ascii="Arial" w:hAnsi="Arial" w:cs="Arial"/>
        </w:rPr>
        <w:t xml:space="preserve"> – 0,7, sodinant Ą, </w:t>
      </w:r>
      <w:proofErr w:type="spellStart"/>
      <w:r w:rsidRPr="007358FE">
        <w:rPr>
          <w:rFonts w:ascii="Arial" w:hAnsi="Arial" w:cs="Arial"/>
        </w:rPr>
        <w:t>Kl</w:t>
      </w:r>
      <w:proofErr w:type="spellEnd"/>
      <w:r w:rsidRPr="007358FE">
        <w:rPr>
          <w:rFonts w:ascii="Arial" w:hAnsi="Arial" w:cs="Arial"/>
        </w:rPr>
        <w:t xml:space="preserve">, G </w:t>
      </w:r>
      <w:proofErr w:type="spellStart"/>
      <w:r w:rsidRPr="007358FE">
        <w:rPr>
          <w:rFonts w:ascii="Arial" w:hAnsi="Arial" w:cs="Arial"/>
        </w:rPr>
        <w:t>sėjinukus</w:t>
      </w:r>
      <w:proofErr w:type="spellEnd"/>
      <w:r w:rsidRPr="007358FE">
        <w:rPr>
          <w:rFonts w:ascii="Arial" w:hAnsi="Arial" w:cs="Arial"/>
        </w:rPr>
        <w:t xml:space="preserve"> – 1,25, sodinant </w:t>
      </w:r>
      <w:proofErr w:type="spellStart"/>
      <w:r w:rsidRPr="007B79D7">
        <w:rPr>
          <w:rFonts w:ascii="Arial" w:hAnsi="Arial" w:cs="Arial"/>
        </w:rPr>
        <w:t>konteinerizuotus</w:t>
      </w:r>
      <w:proofErr w:type="spellEnd"/>
      <w:r w:rsidR="004E49EC" w:rsidRPr="007B79D7">
        <w:rPr>
          <w:rFonts w:ascii="Arial" w:hAnsi="Arial" w:cs="Arial"/>
        </w:rPr>
        <w:t xml:space="preserve"> Ą</w:t>
      </w:r>
      <w:r w:rsidR="004E49EC">
        <w:rPr>
          <w:rFonts w:ascii="Arial" w:hAnsi="Arial" w:cs="Arial"/>
        </w:rPr>
        <w:t xml:space="preserve"> </w:t>
      </w:r>
      <w:r w:rsidRPr="007358FE">
        <w:rPr>
          <w:rFonts w:ascii="Arial" w:hAnsi="Arial" w:cs="Arial"/>
        </w:rPr>
        <w:t>sodmenis</w:t>
      </w:r>
      <w:r w:rsidR="007B79D7">
        <w:rPr>
          <w:rFonts w:ascii="Arial" w:hAnsi="Arial" w:cs="Arial"/>
        </w:rPr>
        <w:t xml:space="preserve"> išaugintus 265 tūrio vazonėliuose</w:t>
      </w:r>
      <w:r w:rsidRPr="007358FE">
        <w:rPr>
          <w:rFonts w:ascii="Arial" w:hAnsi="Arial" w:cs="Arial"/>
        </w:rPr>
        <w:t xml:space="preserve"> – </w:t>
      </w:r>
      <w:r w:rsidR="007B79D7">
        <w:rPr>
          <w:rFonts w:ascii="Arial" w:hAnsi="Arial" w:cs="Arial"/>
        </w:rPr>
        <w:t xml:space="preserve">1,0, </w:t>
      </w:r>
      <w:r w:rsidR="008A2BE8" w:rsidRPr="008A2BE8">
        <w:rPr>
          <w:rFonts w:ascii="Arial" w:hAnsi="Arial" w:cs="Arial"/>
        </w:rPr>
        <w:t xml:space="preserve">sodinant </w:t>
      </w:r>
      <w:r w:rsidR="008A2BE8">
        <w:rPr>
          <w:rFonts w:ascii="Arial" w:hAnsi="Arial" w:cs="Arial"/>
        </w:rPr>
        <w:t xml:space="preserve">kitus </w:t>
      </w:r>
      <w:proofErr w:type="spellStart"/>
      <w:r w:rsidR="008A2BE8" w:rsidRPr="008A2BE8">
        <w:rPr>
          <w:rFonts w:ascii="Arial" w:hAnsi="Arial" w:cs="Arial"/>
        </w:rPr>
        <w:t>konteinerizuotus</w:t>
      </w:r>
      <w:proofErr w:type="spellEnd"/>
      <w:r w:rsidR="008A2BE8" w:rsidRPr="008A2BE8">
        <w:rPr>
          <w:rFonts w:ascii="Arial" w:hAnsi="Arial" w:cs="Arial"/>
        </w:rPr>
        <w:t xml:space="preserve"> sodmenis – 0,</w:t>
      </w:r>
      <w:r w:rsidR="008A2BE8">
        <w:rPr>
          <w:rFonts w:ascii="Arial" w:hAnsi="Arial" w:cs="Arial"/>
        </w:rPr>
        <w:t>75</w:t>
      </w:r>
      <w:r w:rsidRPr="007358FE">
        <w:rPr>
          <w:rFonts w:ascii="Arial" w:hAnsi="Arial" w:cs="Arial"/>
        </w:rPr>
        <w:t>;</w:t>
      </w:r>
      <w:r w:rsidR="008C38C1" w:rsidRPr="008C38C1">
        <w:t xml:space="preserve"> </w:t>
      </w:r>
      <w:r w:rsidR="008C38C1" w:rsidRPr="008C38C1">
        <w:rPr>
          <w:rFonts w:ascii="Arial" w:hAnsi="Arial" w:cs="Arial"/>
        </w:rPr>
        <w:t>sodinant kalninę pušį su žemės gumulu, atnešant j</w:t>
      </w:r>
      <w:r w:rsidR="00EC10F1">
        <w:rPr>
          <w:rFonts w:ascii="Arial" w:hAnsi="Arial" w:cs="Arial"/>
        </w:rPr>
        <w:t xml:space="preserve">ą </w:t>
      </w:r>
      <w:r w:rsidR="008C38C1" w:rsidRPr="008C38C1">
        <w:rPr>
          <w:rFonts w:ascii="Arial" w:hAnsi="Arial" w:cs="Arial"/>
        </w:rPr>
        <w:t>į sodinimo vietą iki 300 metrų atstumu ir iškasant duobę ( Kuršių Nerijoje) – 2,35; sodinant kalninę pušį</w:t>
      </w:r>
      <w:r w:rsidR="00EC10F1">
        <w:rPr>
          <w:rFonts w:ascii="Arial" w:hAnsi="Arial" w:cs="Arial"/>
        </w:rPr>
        <w:t xml:space="preserve"> </w:t>
      </w:r>
      <w:r w:rsidR="008C38C1" w:rsidRPr="008C38C1">
        <w:rPr>
          <w:rFonts w:ascii="Arial" w:hAnsi="Arial" w:cs="Arial"/>
        </w:rPr>
        <w:t>su žemės gumulu, atnešant ją į sodinimo vietą daugiau nei 300 metrų atstumu ir iškasant duobę ( Kuršių</w:t>
      </w:r>
    </w:p>
    <w:p w14:paraId="42805369" w14:textId="0B50AD62" w:rsidR="00D02483" w:rsidRPr="007358FE" w:rsidRDefault="008C38C1" w:rsidP="00EC10F1">
      <w:pPr>
        <w:tabs>
          <w:tab w:val="left" w:pos="3686"/>
        </w:tabs>
        <w:spacing w:after="0" w:line="240" w:lineRule="auto"/>
        <w:jc w:val="both"/>
        <w:rPr>
          <w:rFonts w:ascii="Arial" w:hAnsi="Arial" w:cs="Arial"/>
        </w:rPr>
      </w:pPr>
      <w:r w:rsidRPr="008C38C1">
        <w:rPr>
          <w:rFonts w:ascii="Arial" w:hAnsi="Arial" w:cs="Arial"/>
        </w:rPr>
        <w:t>Nerijoje) – 3,5.</w:t>
      </w:r>
    </w:p>
    <w:p w14:paraId="500CCB25"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15DA28C7" w14:textId="77777777" w:rsidR="00A64879" w:rsidRDefault="00D02483" w:rsidP="00D02483">
      <w:pPr>
        <w:tabs>
          <w:tab w:val="left" w:pos="3686"/>
        </w:tabs>
        <w:spacing w:after="0" w:line="240" w:lineRule="auto"/>
        <w:jc w:val="both"/>
        <w:rPr>
          <w:rFonts w:ascii="Arial" w:hAnsi="Arial" w:cs="Arial"/>
        </w:rPr>
      </w:pPr>
      <w:r w:rsidRPr="007358FE">
        <w:rPr>
          <w:rFonts w:ascii="Arial" w:hAnsi="Arial" w:cs="Arial"/>
        </w:rPr>
        <w:t>Kai sodinami sodmenys yra didesni nei E – 0,6 m, P – 0,3 m, Ą, B, J – 1,0 m, taikomas sodinimo įkainio priedas – 10 proc.</w:t>
      </w:r>
    </w:p>
    <w:p w14:paraId="6D5B2811" w14:textId="77777777" w:rsidR="00D02483" w:rsidRDefault="00D02483" w:rsidP="00A456B2">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 xml:space="preserve">paslaugos </w:t>
      </w:r>
      <w:r w:rsidRPr="007358FE">
        <w:rPr>
          <w:rFonts w:ascii="Arial" w:hAnsi="Arial" w:cs="Arial"/>
        </w:rPr>
        <w:t xml:space="preserve"> įkainis apskaičiuojamas bazinį nurodyto</w:t>
      </w:r>
      <w:r w:rsidR="00447233">
        <w:rPr>
          <w:rFonts w:ascii="Arial" w:hAnsi="Arial" w:cs="Arial"/>
        </w:rPr>
        <w:t xml:space="preserve">s paslaugos </w:t>
      </w:r>
      <w:r w:rsidRPr="007358FE">
        <w:rPr>
          <w:rFonts w:ascii="Arial" w:hAnsi="Arial" w:cs="Arial"/>
        </w:rPr>
        <w:t xml:space="preserve"> įkainį dauginant iš taikomų koregavimo koeficiento.</w:t>
      </w:r>
    </w:p>
    <w:p w14:paraId="5D1D02D8" w14:textId="77777777" w:rsidR="00A456B2" w:rsidRPr="00A456B2" w:rsidRDefault="00A456B2" w:rsidP="00A456B2">
      <w:pPr>
        <w:tabs>
          <w:tab w:val="left" w:pos="3686"/>
        </w:tabs>
        <w:spacing w:after="0" w:line="240" w:lineRule="auto"/>
        <w:jc w:val="both"/>
        <w:rPr>
          <w:rFonts w:ascii="Arial" w:hAnsi="Arial" w:cs="Arial"/>
        </w:rPr>
      </w:pPr>
    </w:p>
    <w:p w14:paraId="3D02FD3F" w14:textId="5A29D6F4" w:rsidR="00D02483" w:rsidRPr="007358FE" w:rsidRDefault="00D02483" w:rsidP="00195B21">
      <w:pPr>
        <w:tabs>
          <w:tab w:val="left" w:pos="3686"/>
        </w:tabs>
        <w:spacing w:after="0" w:line="240" w:lineRule="auto"/>
        <w:jc w:val="both"/>
        <w:rPr>
          <w:rFonts w:ascii="Arial" w:hAnsi="Arial" w:cs="Arial"/>
        </w:rPr>
      </w:pPr>
      <w:r w:rsidRPr="007358FE">
        <w:rPr>
          <w:rFonts w:ascii="Arial" w:hAnsi="Arial" w:cs="Arial"/>
          <w:b/>
          <w:bCs/>
        </w:rPr>
        <w:t xml:space="preserve">Miško želdinių ar </w:t>
      </w:r>
      <w:proofErr w:type="spellStart"/>
      <w:r w:rsidRPr="007358FE">
        <w:rPr>
          <w:rFonts w:ascii="Arial" w:hAnsi="Arial" w:cs="Arial"/>
          <w:b/>
          <w:bCs/>
        </w:rPr>
        <w:t>žėlinių</w:t>
      </w:r>
      <w:proofErr w:type="spellEnd"/>
      <w:r w:rsidRPr="007358FE">
        <w:rPr>
          <w:rFonts w:ascii="Arial" w:hAnsi="Arial" w:cs="Arial"/>
          <w:b/>
          <w:bCs/>
        </w:rPr>
        <w:t xml:space="preserve"> atsodinimui (medelių ir krūmų sodinimas)  </w:t>
      </w:r>
      <w:r w:rsidRPr="007358FE">
        <w:rPr>
          <w:rFonts w:ascii="Arial" w:hAnsi="Arial" w:cs="Arial"/>
        </w:rPr>
        <w:t xml:space="preserve">Medžių ir krūmų sodinimui taikomi sekantys koregavimo koeficientai: atsodinant mišką sodinant E, M sodinukus – 1,2, sodinant P sodinukus – 0,8, sodinant Ą, </w:t>
      </w:r>
      <w:proofErr w:type="spellStart"/>
      <w:r w:rsidRPr="007358FE">
        <w:rPr>
          <w:rFonts w:ascii="Arial" w:hAnsi="Arial" w:cs="Arial"/>
        </w:rPr>
        <w:t>Kl</w:t>
      </w:r>
      <w:proofErr w:type="spellEnd"/>
      <w:r w:rsidRPr="007358FE">
        <w:rPr>
          <w:rFonts w:ascii="Arial" w:hAnsi="Arial" w:cs="Arial"/>
        </w:rPr>
        <w:t xml:space="preserve">, G, B, J, L sodinukus – 1,5, sodinant B, J, L </w:t>
      </w:r>
      <w:proofErr w:type="spellStart"/>
      <w:r w:rsidRPr="007358FE">
        <w:rPr>
          <w:rFonts w:ascii="Arial" w:hAnsi="Arial" w:cs="Arial"/>
        </w:rPr>
        <w:t>sėjinukus</w:t>
      </w:r>
      <w:proofErr w:type="spellEnd"/>
      <w:r w:rsidRPr="007358FE">
        <w:rPr>
          <w:rFonts w:ascii="Arial" w:hAnsi="Arial" w:cs="Arial"/>
        </w:rPr>
        <w:t xml:space="preserve"> ir krūmus – 1,0, sodinant P </w:t>
      </w:r>
      <w:proofErr w:type="spellStart"/>
      <w:r w:rsidRPr="007358FE">
        <w:rPr>
          <w:rFonts w:ascii="Arial" w:hAnsi="Arial" w:cs="Arial"/>
        </w:rPr>
        <w:t>sėjinukus</w:t>
      </w:r>
      <w:proofErr w:type="spellEnd"/>
      <w:r w:rsidRPr="007358FE">
        <w:rPr>
          <w:rFonts w:ascii="Arial" w:hAnsi="Arial" w:cs="Arial"/>
        </w:rPr>
        <w:t xml:space="preserve"> – 0,8, sodinant Ą, </w:t>
      </w:r>
      <w:proofErr w:type="spellStart"/>
      <w:r w:rsidRPr="007358FE">
        <w:rPr>
          <w:rFonts w:ascii="Arial" w:hAnsi="Arial" w:cs="Arial"/>
        </w:rPr>
        <w:t>Kl</w:t>
      </w:r>
      <w:proofErr w:type="spellEnd"/>
      <w:r w:rsidRPr="007358FE">
        <w:rPr>
          <w:rFonts w:ascii="Arial" w:hAnsi="Arial" w:cs="Arial"/>
        </w:rPr>
        <w:t xml:space="preserve">, G </w:t>
      </w:r>
      <w:proofErr w:type="spellStart"/>
      <w:r w:rsidRPr="007358FE">
        <w:rPr>
          <w:rFonts w:ascii="Arial" w:hAnsi="Arial" w:cs="Arial"/>
        </w:rPr>
        <w:t>sėjinukus</w:t>
      </w:r>
      <w:proofErr w:type="spellEnd"/>
      <w:r w:rsidRPr="007358FE">
        <w:rPr>
          <w:rFonts w:ascii="Arial" w:hAnsi="Arial" w:cs="Arial"/>
        </w:rPr>
        <w:t xml:space="preserve"> – 1,5, </w:t>
      </w:r>
      <w:r w:rsidR="008A2BE8" w:rsidRPr="008A2BE8">
        <w:rPr>
          <w:rFonts w:ascii="Arial" w:hAnsi="Arial" w:cs="Arial"/>
        </w:rPr>
        <w:t xml:space="preserve">sodinant </w:t>
      </w:r>
      <w:proofErr w:type="spellStart"/>
      <w:r w:rsidR="008A2BE8" w:rsidRPr="008A2BE8">
        <w:rPr>
          <w:rFonts w:ascii="Arial" w:hAnsi="Arial" w:cs="Arial"/>
        </w:rPr>
        <w:t>konteinerizuotus</w:t>
      </w:r>
      <w:proofErr w:type="spellEnd"/>
      <w:r w:rsidR="008A2BE8" w:rsidRPr="008A2BE8">
        <w:rPr>
          <w:rFonts w:ascii="Arial" w:hAnsi="Arial" w:cs="Arial"/>
        </w:rPr>
        <w:t xml:space="preserve"> Ą sodmenis išaugintus 265 tūrio vazonėliuose – 1,</w:t>
      </w:r>
      <w:r w:rsidR="008A2BE8">
        <w:rPr>
          <w:rFonts w:ascii="Arial" w:hAnsi="Arial" w:cs="Arial"/>
        </w:rPr>
        <w:t xml:space="preserve">25, </w:t>
      </w:r>
      <w:r w:rsidRPr="007358FE">
        <w:rPr>
          <w:rFonts w:ascii="Arial" w:hAnsi="Arial" w:cs="Arial"/>
        </w:rPr>
        <w:t xml:space="preserve">sodinant </w:t>
      </w:r>
      <w:r w:rsidR="008A2BE8">
        <w:rPr>
          <w:rFonts w:ascii="Arial" w:hAnsi="Arial" w:cs="Arial"/>
        </w:rPr>
        <w:t xml:space="preserve">kitus </w:t>
      </w:r>
      <w:proofErr w:type="spellStart"/>
      <w:r w:rsidRPr="007358FE">
        <w:rPr>
          <w:rFonts w:ascii="Arial" w:hAnsi="Arial" w:cs="Arial"/>
        </w:rPr>
        <w:t>konteinerizuotus</w:t>
      </w:r>
      <w:proofErr w:type="spellEnd"/>
      <w:r w:rsidR="004E49EC">
        <w:rPr>
          <w:rFonts w:ascii="Arial" w:hAnsi="Arial" w:cs="Arial"/>
        </w:rPr>
        <w:t xml:space="preserve"> </w:t>
      </w:r>
      <w:r w:rsidRPr="007358FE">
        <w:rPr>
          <w:rFonts w:ascii="Arial" w:hAnsi="Arial" w:cs="Arial"/>
        </w:rPr>
        <w:t xml:space="preserve">sodmenis – 0,9;  </w:t>
      </w:r>
      <w:r w:rsidR="00195B21" w:rsidRPr="00195B21">
        <w:rPr>
          <w:rFonts w:ascii="Arial" w:hAnsi="Arial" w:cs="Arial"/>
        </w:rPr>
        <w:t>sodinant kalninę pušį su žemės gumulu, atnešant ją įsodinimo vietą ir iškasant duobę ( Kuršių Nerijoje) – 3,6</w:t>
      </w:r>
    </w:p>
    <w:p w14:paraId="36BA3F7E" w14:textId="21805E94" w:rsidR="00D02483" w:rsidRPr="007358FE" w:rsidRDefault="00D02483" w:rsidP="00D02483">
      <w:pPr>
        <w:spacing w:after="0" w:line="240" w:lineRule="auto"/>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222283F1" w14:textId="77777777" w:rsidR="00D02483" w:rsidRPr="007358FE" w:rsidRDefault="00D02483" w:rsidP="00D02483">
      <w:pPr>
        <w:spacing w:after="0" w:line="240" w:lineRule="auto"/>
        <w:rPr>
          <w:rFonts w:ascii="Arial" w:hAnsi="Arial" w:cs="Arial"/>
          <w:bCs/>
        </w:rPr>
      </w:pPr>
      <w:r w:rsidRPr="007358FE">
        <w:rPr>
          <w:rFonts w:ascii="Arial" w:hAnsi="Arial" w:cs="Arial"/>
          <w:bCs/>
        </w:rPr>
        <w:t>Kai sodinami sodmenys yra didesni nei E – 0,6 m, P – 0,3 m, Ą, B, J – 1,0 m, taikomas sodinimo įkainio priedas – 10 proc.</w:t>
      </w:r>
    </w:p>
    <w:p w14:paraId="212C6CC0" w14:textId="77777777" w:rsidR="00C830C6" w:rsidRDefault="00D02483" w:rsidP="00D02483">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paslaugos</w:t>
      </w:r>
      <w:r w:rsidRPr="007358FE">
        <w:rPr>
          <w:rFonts w:ascii="Arial" w:hAnsi="Arial" w:cs="Arial"/>
        </w:rPr>
        <w:t xml:space="preserve"> įkainis apskaičiuojamas bazinį nurodyt</w:t>
      </w:r>
      <w:r w:rsidR="00447233">
        <w:rPr>
          <w:rFonts w:ascii="Arial" w:hAnsi="Arial" w:cs="Arial"/>
        </w:rPr>
        <w:t xml:space="preserve">os paslaugos </w:t>
      </w:r>
      <w:r w:rsidRPr="007358FE">
        <w:rPr>
          <w:rFonts w:ascii="Arial" w:hAnsi="Arial" w:cs="Arial"/>
        </w:rPr>
        <w:t xml:space="preserve"> įkainį dauginant iš taikomų koregavimo koeficiento.</w:t>
      </w:r>
    </w:p>
    <w:p w14:paraId="4054BE11" w14:textId="77777777" w:rsidR="00D02483" w:rsidRPr="00D02483" w:rsidRDefault="00D02483" w:rsidP="00D02483">
      <w:pPr>
        <w:tabs>
          <w:tab w:val="left" w:pos="3686"/>
        </w:tabs>
        <w:spacing w:after="0" w:line="240" w:lineRule="auto"/>
        <w:jc w:val="both"/>
        <w:rPr>
          <w:rFonts w:ascii="Arial" w:hAnsi="Arial" w:cs="Arial"/>
        </w:rPr>
      </w:pPr>
    </w:p>
    <w:p w14:paraId="0E0C747C" w14:textId="77777777" w:rsidR="009A1D79" w:rsidRPr="00EE7951" w:rsidRDefault="009A1D79" w:rsidP="00207E87">
      <w:pPr>
        <w:spacing w:after="0" w:line="240" w:lineRule="auto"/>
        <w:jc w:val="both"/>
        <w:rPr>
          <w:rFonts w:ascii="Arial" w:hAnsi="Arial" w:cs="Arial"/>
        </w:rPr>
      </w:pPr>
      <w:r w:rsidRPr="009A1D79">
        <w:rPr>
          <w:rFonts w:ascii="Arial" w:hAnsi="Arial" w:cs="Arial"/>
          <w:b/>
          <w:bCs/>
        </w:rPr>
        <w:t xml:space="preserve">Želdinių, </w:t>
      </w:r>
      <w:proofErr w:type="spellStart"/>
      <w:r w:rsidRPr="009A1D79">
        <w:rPr>
          <w:rFonts w:ascii="Arial" w:hAnsi="Arial" w:cs="Arial"/>
          <w:b/>
          <w:bCs/>
        </w:rPr>
        <w:t>žėlinių</w:t>
      </w:r>
      <w:proofErr w:type="spellEnd"/>
      <w:r w:rsidRPr="009A1D79">
        <w:rPr>
          <w:rFonts w:ascii="Arial" w:hAnsi="Arial" w:cs="Arial"/>
          <w:b/>
          <w:bCs/>
        </w:rPr>
        <w:t xml:space="preserve"> apsauga</w:t>
      </w:r>
      <w:r>
        <w:rPr>
          <w:rFonts w:ascii="Arial" w:hAnsi="Arial" w:cs="Arial"/>
          <w:b/>
          <w:bCs/>
        </w:rPr>
        <w:t>i</w:t>
      </w:r>
      <w:r w:rsidRPr="009A1D79">
        <w:rPr>
          <w:rFonts w:ascii="Arial" w:hAnsi="Arial" w:cs="Arial"/>
          <w:b/>
          <w:bCs/>
        </w:rPr>
        <w:t xml:space="preserve"> nuo kanopinių žvėrių bei vabzdžių daromos žalos</w:t>
      </w:r>
      <w:r>
        <w:rPr>
          <w:rFonts w:ascii="Arial" w:hAnsi="Arial" w:cs="Arial"/>
          <w:b/>
          <w:bCs/>
        </w:rPr>
        <w:t xml:space="preserve"> </w:t>
      </w:r>
      <w:r w:rsidRPr="00EE7951">
        <w:rPr>
          <w:rFonts w:ascii="Arial" w:hAnsi="Arial" w:cs="Arial"/>
        </w:rPr>
        <w:t xml:space="preserve">taikomi sekantys koregavimo </w:t>
      </w:r>
      <w:r w:rsidRPr="00AC6629">
        <w:rPr>
          <w:rFonts w:ascii="Arial" w:hAnsi="Arial" w:cs="Arial"/>
        </w:rPr>
        <w:t>koeficientai</w:t>
      </w:r>
      <w:r>
        <w:rPr>
          <w:rFonts w:ascii="Arial" w:hAnsi="Arial" w:cs="Arial"/>
        </w:rPr>
        <w:t>.</w:t>
      </w:r>
      <w:r w:rsidRPr="00AC6629">
        <w:rPr>
          <w:rFonts w:ascii="Arial" w:hAnsi="Arial" w:cs="Arial"/>
        </w:rPr>
        <w:t xml:space="preserve"> </w:t>
      </w:r>
      <w:r>
        <w:rPr>
          <w:rFonts w:ascii="Arial" w:hAnsi="Arial" w:cs="Arial"/>
        </w:rPr>
        <w:t>Ž</w:t>
      </w:r>
      <w:r w:rsidRPr="00AC6629">
        <w:rPr>
          <w:rFonts w:ascii="Arial" w:hAnsi="Arial" w:cs="Arial"/>
        </w:rPr>
        <w:t xml:space="preserve">eldinių ir </w:t>
      </w:r>
      <w:proofErr w:type="spellStart"/>
      <w:r w:rsidRPr="00AC6629">
        <w:rPr>
          <w:rFonts w:ascii="Arial" w:hAnsi="Arial" w:cs="Arial"/>
        </w:rPr>
        <w:t>žėlinių</w:t>
      </w:r>
      <w:proofErr w:type="spellEnd"/>
      <w:r w:rsidRPr="00AC6629">
        <w:rPr>
          <w:rFonts w:ascii="Arial" w:hAnsi="Arial" w:cs="Arial"/>
        </w:rPr>
        <w:t xml:space="preserve"> apsauga nuo kanopinių žvėrių daromos žalos tepant </w:t>
      </w:r>
      <w:r>
        <w:rPr>
          <w:rFonts w:ascii="Arial" w:hAnsi="Arial" w:cs="Arial"/>
        </w:rPr>
        <w:t xml:space="preserve">medžių ūglius </w:t>
      </w:r>
      <w:proofErr w:type="spellStart"/>
      <w:r w:rsidRPr="00AC6629">
        <w:rPr>
          <w:rFonts w:ascii="Arial" w:hAnsi="Arial" w:cs="Arial"/>
        </w:rPr>
        <w:t>repelent</w:t>
      </w:r>
      <w:r>
        <w:rPr>
          <w:rFonts w:ascii="Arial" w:hAnsi="Arial" w:cs="Arial"/>
        </w:rPr>
        <w:t>ai</w:t>
      </w:r>
      <w:r w:rsidRPr="00AC6629">
        <w:rPr>
          <w:rFonts w:ascii="Arial" w:hAnsi="Arial" w:cs="Arial"/>
        </w:rPr>
        <w:t>s</w:t>
      </w:r>
      <w:proofErr w:type="spellEnd"/>
      <w:r>
        <w:rPr>
          <w:rFonts w:ascii="Arial" w:hAnsi="Arial" w:cs="Arial"/>
        </w:rPr>
        <w:t>:</w:t>
      </w:r>
      <w:r w:rsidRPr="00AC6629">
        <w:rPr>
          <w:rFonts w:ascii="Arial" w:hAnsi="Arial" w:cs="Arial"/>
        </w:rPr>
        <w:t xml:space="preserve"> kai 1 ha nutepama </w:t>
      </w:r>
      <w:r w:rsidRPr="00316B11">
        <w:rPr>
          <w:rFonts w:ascii="Arial" w:hAnsi="Arial" w:cs="Arial"/>
        </w:rPr>
        <w:t xml:space="preserve">daugiau nei 2000 vnt. sodmenų – 1,0, kai 1 ha nutepama iki 2000 vnt. sodmenų  – 1,2. Želdinių ir </w:t>
      </w:r>
      <w:proofErr w:type="spellStart"/>
      <w:r w:rsidRPr="00316B11">
        <w:rPr>
          <w:rFonts w:ascii="Arial" w:hAnsi="Arial" w:cs="Arial"/>
        </w:rPr>
        <w:t>žėlinių</w:t>
      </w:r>
      <w:proofErr w:type="spellEnd"/>
      <w:r w:rsidRPr="00316B11">
        <w:rPr>
          <w:rFonts w:ascii="Arial" w:hAnsi="Arial" w:cs="Arial"/>
        </w:rPr>
        <w:t xml:space="preserve"> apsauga nuo kanopinių žvėrių daromos žalos purškiant </w:t>
      </w:r>
      <w:proofErr w:type="spellStart"/>
      <w:r w:rsidRPr="00316B11">
        <w:rPr>
          <w:rFonts w:ascii="Arial" w:hAnsi="Arial" w:cs="Arial"/>
        </w:rPr>
        <w:t>repelentus</w:t>
      </w:r>
      <w:proofErr w:type="spellEnd"/>
      <w:r w:rsidRPr="00316B11">
        <w:rPr>
          <w:rFonts w:ascii="Arial" w:hAnsi="Arial" w:cs="Arial"/>
        </w:rPr>
        <w:t>:</w:t>
      </w:r>
      <w:r w:rsidRPr="00316B11">
        <w:t xml:space="preserve"> </w:t>
      </w:r>
      <w:r w:rsidRPr="00316B11">
        <w:rPr>
          <w:rFonts w:ascii="Arial" w:hAnsi="Arial" w:cs="Arial"/>
        </w:rPr>
        <w:t>kai 1 ha nupurškiama daugiau nei 2000 vnt. sodmenų  – 0,85,</w:t>
      </w:r>
      <w:r w:rsidRPr="00316B11">
        <w:t xml:space="preserve"> </w:t>
      </w:r>
      <w:r w:rsidRPr="00316B11">
        <w:rPr>
          <w:rFonts w:ascii="Arial" w:hAnsi="Arial" w:cs="Arial"/>
        </w:rPr>
        <w:t>kai 1 ha nupurškiama iki 2000 vnt. sodmenų  – 1,0. Želdinių ir</w:t>
      </w:r>
      <w:r w:rsidRPr="00B70084">
        <w:rPr>
          <w:rFonts w:ascii="Arial" w:hAnsi="Arial" w:cs="Arial"/>
        </w:rPr>
        <w:t xml:space="preserve"> </w:t>
      </w:r>
      <w:proofErr w:type="spellStart"/>
      <w:r w:rsidRPr="00B70084">
        <w:rPr>
          <w:rFonts w:ascii="Arial" w:hAnsi="Arial" w:cs="Arial"/>
        </w:rPr>
        <w:t>žėlinių</w:t>
      </w:r>
      <w:proofErr w:type="spellEnd"/>
      <w:r w:rsidRPr="00B70084">
        <w:rPr>
          <w:rFonts w:ascii="Arial" w:hAnsi="Arial" w:cs="Arial"/>
        </w:rPr>
        <w:t xml:space="preserve"> </w:t>
      </w:r>
      <w:r>
        <w:rPr>
          <w:rFonts w:ascii="Arial" w:hAnsi="Arial" w:cs="Arial"/>
        </w:rPr>
        <w:t xml:space="preserve">ūglių </w:t>
      </w:r>
      <w:r w:rsidRPr="00B70084">
        <w:rPr>
          <w:rFonts w:ascii="Arial" w:hAnsi="Arial" w:cs="Arial"/>
        </w:rPr>
        <w:t xml:space="preserve">apsauga nuo kanopinių žvėrių daromos žalos </w:t>
      </w:r>
      <w:r w:rsidRPr="00AC6629">
        <w:rPr>
          <w:rFonts w:ascii="Arial" w:hAnsi="Arial" w:cs="Arial"/>
        </w:rPr>
        <w:t>naudojant kitas priemones  (pakavimo tinkleliai, lininės pakulos, avių vilnos, lipni juosta)  – 1,1</w:t>
      </w:r>
      <w:r>
        <w:rPr>
          <w:rFonts w:ascii="Arial" w:hAnsi="Arial" w:cs="Arial"/>
        </w:rPr>
        <w:t>. Ž</w:t>
      </w:r>
      <w:r w:rsidRPr="00AC6629">
        <w:rPr>
          <w:rFonts w:ascii="Arial" w:hAnsi="Arial" w:cs="Arial"/>
        </w:rPr>
        <w:t xml:space="preserve">eldinių, </w:t>
      </w:r>
      <w:proofErr w:type="spellStart"/>
      <w:r w:rsidRPr="00AC6629">
        <w:rPr>
          <w:rFonts w:ascii="Arial" w:hAnsi="Arial" w:cs="Arial"/>
        </w:rPr>
        <w:t>žėlinių</w:t>
      </w:r>
      <w:proofErr w:type="spellEnd"/>
      <w:r w:rsidRPr="00AC6629">
        <w:rPr>
          <w:rFonts w:ascii="Arial" w:hAnsi="Arial" w:cs="Arial"/>
        </w:rPr>
        <w:t xml:space="preserve"> apsauga nuo kenkėjų naudojant polimerinę dangą – 1,2. Galutinis </w:t>
      </w:r>
      <w:r w:rsidR="00447233">
        <w:rPr>
          <w:rFonts w:ascii="Arial" w:hAnsi="Arial" w:cs="Arial"/>
        </w:rPr>
        <w:t xml:space="preserve">paslaugos </w:t>
      </w:r>
      <w:r w:rsidRPr="00AC6629">
        <w:rPr>
          <w:rFonts w:ascii="Arial" w:hAnsi="Arial" w:cs="Arial"/>
        </w:rPr>
        <w:t xml:space="preserve"> įkainis apskaičiuojamas</w:t>
      </w:r>
      <w:r w:rsidRPr="00EE7951">
        <w:rPr>
          <w:rFonts w:ascii="Arial" w:hAnsi="Arial" w:cs="Arial"/>
        </w:rPr>
        <w:t xml:space="preserve">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0EDD7884" w14:textId="77777777" w:rsidR="009A1D79" w:rsidRDefault="009A1D79" w:rsidP="00207E87">
      <w:pPr>
        <w:ind w:firstLine="142"/>
        <w:jc w:val="both"/>
        <w:rPr>
          <w:rFonts w:ascii="Arial" w:hAnsi="Arial" w:cs="Arial"/>
          <w:b/>
          <w:bCs/>
          <w:u w:val="single"/>
        </w:rPr>
      </w:pPr>
    </w:p>
    <w:p w14:paraId="61650DA8" w14:textId="77777777" w:rsidR="008D384F" w:rsidRDefault="009A1D79" w:rsidP="00207E87">
      <w:pPr>
        <w:spacing w:after="0" w:line="240" w:lineRule="auto"/>
        <w:jc w:val="both"/>
        <w:rPr>
          <w:rFonts w:ascii="Arial" w:hAnsi="Arial" w:cs="Arial"/>
        </w:rPr>
      </w:pPr>
      <w:r w:rsidRPr="009A1D79">
        <w:rPr>
          <w:rFonts w:ascii="Arial" w:hAnsi="Arial" w:cs="Arial"/>
          <w:b/>
          <w:bCs/>
        </w:rPr>
        <w:t xml:space="preserve">Želdinių, </w:t>
      </w:r>
      <w:proofErr w:type="spellStart"/>
      <w:r w:rsidRPr="009A1D79">
        <w:rPr>
          <w:rFonts w:ascii="Arial" w:hAnsi="Arial" w:cs="Arial"/>
          <w:b/>
          <w:bCs/>
        </w:rPr>
        <w:t>žėlinių</w:t>
      </w:r>
      <w:proofErr w:type="spellEnd"/>
      <w:r w:rsidRPr="009A1D79">
        <w:rPr>
          <w:rFonts w:ascii="Arial" w:hAnsi="Arial" w:cs="Arial"/>
          <w:b/>
          <w:bCs/>
        </w:rPr>
        <w:t xml:space="preserve"> ir jaunuolynų medžių ir/ar jų kamienų apsauga nuo kanopinių žvėrių daromos žalos</w:t>
      </w:r>
      <w:r w:rsidRPr="009A1D79">
        <w:rPr>
          <w:rFonts w:ascii="Arial" w:hAnsi="Arial" w:cs="Arial"/>
        </w:rPr>
        <w:t xml:space="preserve"> </w:t>
      </w:r>
      <w:r w:rsidRPr="00EE7951">
        <w:rPr>
          <w:rFonts w:ascii="Arial" w:hAnsi="Arial" w:cs="Arial"/>
        </w:rPr>
        <w:t>taikomi sekantys koregavimo koeficientai</w:t>
      </w:r>
      <w:r>
        <w:rPr>
          <w:rFonts w:ascii="Arial" w:hAnsi="Arial" w:cs="Arial"/>
        </w:rPr>
        <w:t>.</w:t>
      </w:r>
      <w:r w:rsidRPr="00EE7951">
        <w:rPr>
          <w:rFonts w:ascii="Arial" w:hAnsi="Arial" w:cs="Arial"/>
        </w:rPr>
        <w:t xml:space="preserve"> </w:t>
      </w:r>
      <w:r>
        <w:rPr>
          <w:rFonts w:ascii="Arial" w:hAnsi="Arial" w:cs="Arial"/>
        </w:rPr>
        <w:t>Ž</w:t>
      </w:r>
      <w:r w:rsidRPr="00EE7951">
        <w:rPr>
          <w:rFonts w:ascii="Arial" w:hAnsi="Arial" w:cs="Arial"/>
        </w:rPr>
        <w:t xml:space="preserve">eldinių ir </w:t>
      </w:r>
      <w:proofErr w:type="spellStart"/>
      <w:r w:rsidRPr="00EE7951">
        <w:rPr>
          <w:rFonts w:ascii="Arial" w:hAnsi="Arial" w:cs="Arial"/>
        </w:rPr>
        <w:t>žėlinių</w:t>
      </w:r>
      <w:proofErr w:type="spellEnd"/>
      <w:r w:rsidRPr="00EE7951">
        <w:rPr>
          <w:rFonts w:ascii="Arial" w:hAnsi="Arial" w:cs="Arial"/>
        </w:rPr>
        <w:t xml:space="preserve"> apsauga </w:t>
      </w:r>
      <w:r>
        <w:rPr>
          <w:rFonts w:ascii="Arial" w:hAnsi="Arial" w:cs="Arial"/>
        </w:rPr>
        <w:t>apgaubiant medelius</w:t>
      </w:r>
      <w:r w:rsidRPr="00EE7951">
        <w:rPr>
          <w:rFonts w:ascii="Arial" w:hAnsi="Arial" w:cs="Arial"/>
        </w:rPr>
        <w:t xml:space="preserve"> individuali</w:t>
      </w:r>
      <w:r>
        <w:rPr>
          <w:rFonts w:ascii="Arial" w:hAnsi="Arial" w:cs="Arial"/>
        </w:rPr>
        <w:t>omis</w:t>
      </w:r>
      <w:r w:rsidRPr="00EE7951">
        <w:rPr>
          <w:rFonts w:ascii="Arial" w:hAnsi="Arial" w:cs="Arial"/>
        </w:rPr>
        <w:t xml:space="preserve"> apsaugos priemon</w:t>
      </w:r>
      <w:r>
        <w:rPr>
          <w:rFonts w:ascii="Arial" w:hAnsi="Arial" w:cs="Arial"/>
        </w:rPr>
        <w:t>ėmis</w:t>
      </w:r>
      <w:r w:rsidRPr="00EE7951">
        <w:rPr>
          <w:rFonts w:ascii="Arial" w:hAnsi="Arial" w:cs="Arial"/>
        </w:rPr>
        <w:t xml:space="preserve"> ir šių priemonių remontas  – 1,0,</w:t>
      </w:r>
      <w:r>
        <w:rPr>
          <w:rFonts w:ascii="Arial" w:hAnsi="Arial" w:cs="Arial"/>
        </w:rPr>
        <w:t xml:space="preserve"> individualių priemonių surinkimas ir išgabenimas – 0,4,</w:t>
      </w:r>
      <w:r w:rsidRPr="00EE7951">
        <w:rPr>
          <w:rFonts w:ascii="Arial" w:hAnsi="Arial" w:cs="Arial"/>
        </w:rPr>
        <w:t xml:space="preserve"> medžių kamienų apsauga tepant </w:t>
      </w:r>
      <w:proofErr w:type="spellStart"/>
      <w:r w:rsidRPr="00EE7951">
        <w:rPr>
          <w:rFonts w:ascii="Arial" w:hAnsi="Arial" w:cs="Arial"/>
        </w:rPr>
        <w:t>repelentus</w:t>
      </w:r>
      <w:proofErr w:type="spellEnd"/>
      <w:r w:rsidRPr="00EE7951">
        <w:rPr>
          <w:rFonts w:ascii="Arial" w:hAnsi="Arial" w:cs="Arial"/>
        </w:rPr>
        <w:t xml:space="preserve"> – 0,5, medžių kamienų apsauga purškiant </w:t>
      </w:r>
      <w:proofErr w:type="spellStart"/>
      <w:r w:rsidRPr="00EE7951">
        <w:rPr>
          <w:rFonts w:ascii="Arial" w:hAnsi="Arial" w:cs="Arial"/>
        </w:rPr>
        <w:t>repelentus</w:t>
      </w:r>
      <w:proofErr w:type="spellEnd"/>
      <w:r w:rsidRPr="00EE7951">
        <w:rPr>
          <w:rFonts w:ascii="Arial" w:hAnsi="Arial" w:cs="Arial"/>
        </w:rPr>
        <w:t xml:space="preserve"> – 0,4, medžių </w:t>
      </w:r>
      <w:r w:rsidRPr="00F842D3">
        <w:rPr>
          <w:rFonts w:ascii="Arial" w:hAnsi="Arial" w:cs="Arial"/>
        </w:rPr>
        <w:t>kamienų</w:t>
      </w:r>
      <w:r w:rsidRPr="00EE7951">
        <w:rPr>
          <w:rFonts w:ascii="Arial" w:hAnsi="Arial" w:cs="Arial"/>
        </w:rPr>
        <w:t xml:space="preserve"> apsauga </w:t>
      </w:r>
      <w:r w:rsidRPr="00EE7951">
        <w:rPr>
          <w:rFonts w:ascii="Arial" w:hAnsi="Arial" w:cs="Arial"/>
        </w:rPr>
        <w:lastRenderedPageBreak/>
        <w:t xml:space="preserve">individualiomis priemonėmis ir šių priemonių remontas  – 0,8.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bookmarkEnd w:id="10"/>
      <w:r w:rsidR="00207E87">
        <w:rPr>
          <w:rFonts w:ascii="Arial" w:hAnsi="Arial" w:cs="Arial"/>
        </w:rPr>
        <w:t>.</w:t>
      </w:r>
    </w:p>
    <w:p w14:paraId="7CC9DE96" w14:textId="77777777" w:rsidR="00207E87" w:rsidRDefault="00207E87" w:rsidP="00207E87">
      <w:pPr>
        <w:spacing w:after="0" w:line="240" w:lineRule="auto"/>
        <w:jc w:val="both"/>
        <w:rPr>
          <w:rFonts w:ascii="Arial" w:hAnsi="Arial" w:cs="Arial"/>
        </w:rPr>
      </w:pPr>
    </w:p>
    <w:p w14:paraId="676D2AA8" w14:textId="77777777" w:rsidR="00207E87" w:rsidRDefault="005602A1" w:rsidP="00207E87">
      <w:pPr>
        <w:ind w:left="426" w:hanging="425"/>
        <w:jc w:val="both"/>
        <w:rPr>
          <w:rFonts w:ascii="Arial" w:hAnsi="Arial" w:cs="Arial"/>
          <w:b/>
          <w:u w:val="single"/>
        </w:rPr>
      </w:pPr>
      <w:r>
        <w:rPr>
          <w:rFonts w:ascii="Arial" w:hAnsi="Arial" w:cs="Arial"/>
          <w:b/>
          <w:u w:val="single"/>
        </w:rPr>
        <w:t>4</w:t>
      </w:r>
      <w:r w:rsidR="00207E87" w:rsidRPr="00EE7951">
        <w:rPr>
          <w:rFonts w:ascii="Arial" w:hAnsi="Arial" w:cs="Arial"/>
          <w:b/>
          <w:u w:val="single"/>
        </w:rPr>
        <w:t xml:space="preserve"> paslaugų grupė: </w:t>
      </w:r>
    </w:p>
    <w:p w14:paraId="620A6D22" w14:textId="0EF56A5E" w:rsidR="00207E87" w:rsidRPr="008639E6" w:rsidRDefault="00207E87" w:rsidP="00207E87">
      <w:pPr>
        <w:jc w:val="both"/>
        <w:rPr>
          <w:rFonts w:ascii="Arial" w:hAnsi="Arial" w:cs="Arial"/>
          <w:b/>
        </w:rPr>
      </w:pPr>
      <w:r w:rsidRPr="009A1D79">
        <w:rPr>
          <w:rFonts w:ascii="Arial" w:hAnsi="Arial" w:cs="Arial"/>
          <w:b/>
        </w:rPr>
        <w:t xml:space="preserve">Želdinių, </w:t>
      </w:r>
      <w:proofErr w:type="spellStart"/>
      <w:r w:rsidRPr="009A1D79">
        <w:rPr>
          <w:rFonts w:ascii="Arial" w:hAnsi="Arial" w:cs="Arial"/>
          <w:b/>
        </w:rPr>
        <w:t>žėlinių</w:t>
      </w:r>
      <w:proofErr w:type="spellEnd"/>
      <w:r w:rsidRPr="009A1D79">
        <w:rPr>
          <w:rFonts w:ascii="Arial" w:hAnsi="Arial" w:cs="Arial"/>
          <w:b/>
        </w:rPr>
        <w:t xml:space="preserve"> </w:t>
      </w:r>
      <w:r w:rsidR="00E9315C" w:rsidRPr="00E9315C">
        <w:rPr>
          <w:rFonts w:ascii="Arial" w:hAnsi="Arial" w:cs="Arial"/>
          <w:b/>
        </w:rPr>
        <w:t xml:space="preserve">ir jaunuolynų </w:t>
      </w:r>
      <w:r w:rsidRPr="009A1D79">
        <w:rPr>
          <w:rFonts w:ascii="Arial" w:hAnsi="Arial" w:cs="Arial"/>
          <w:b/>
        </w:rPr>
        <w:t>apsauga nuo kanopinių žvėrių daromos žalos, tveriant vielos tinklo tvorą</w:t>
      </w:r>
      <w:r>
        <w:rPr>
          <w:rFonts w:ascii="Arial" w:hAnsi="Arial" w:cs="Arial"/>
          <w:b/>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Pr="00450806">
        <w:rPr>
          <w:rFonts w:ascii="Arial" w:hAnsi="Arial" w:cs="Arial"/>
          <w:bCs/>
        </w:rPr>
        <w:t>turi teisę pirkti keičiant eilutėse nurodytus kiekius, kuris gali svyruoti ±30 proc</w:t>
      </w:r>
      <w:r>
        <w:rPr>
          <w:rFonts w:ascii="Arial" w:hAnsi="Arial" w:cs="Arial"/>
          <w:bCs/>
        </w:rPr>
        <w:t>.</w:t>
      </w:r>
    </w:p>
    <w:p w14:paraId="4982B45A" w14:textId="4D8B421B" w:rsidR="00A64879" w:rsidRDefault="00207E87" w:rsidP="00207E87">
      <w:pPr>
        <w:spacing w:after="0" w:line="240" w:lineRule="auto"/>
        <w:jc w:val="both"/>
        <w:rPr>
          <w:rFonts w:ascii="Arial" w:hAnsi="Arial" w:cs="Arial"/>
        </w:rPr>
      </w:pPr>
      <w:r w:rsidRPr="009A1D79">
        <w:rPr>
          <w:rFonts w:ascii="Arial" w:hAnsi="Arial" w:cs="Arial"/>
          <w:b/>
          <w:bCs/>
        </w:rPr>
        <w:t xml:space="preserve">Želdinių, </w:t>
      </w:r>
      <w:proofErr w:type="spellStart"/>
      <w:r w:rsidRPr="009A1D79">
        <w:rPr>
          <w:rFonts w:ascii="Arial" w:hAnsi="Arial" w:cs="Arial"/>
          <w:b/>
          <w:bCs/>
        </w:rPr>
        <w:t>žėlinių</w:t>
      </w:r>
      <w:proofErr w:type="spellEnd"/>
      <w:r w:rsidRPr="009A1D79">
        <w:rPr>
          <w:rFonts w:ascii="Arial" w:hAnsi="Arial" w:cs="Arial"/>
          <w:b/>
          <w:bCs/>
        </w:rPr>
        <w:t xml:space="preserve"> ir jaunuolynų apsauga nuo kanopinių žvėrių daromos žalos, tveriant vielos tinklo tvorą</w:t>
      </w:r>
      <w:r w:rsidRPr="009A1D79">
        <w:rPr>
          <w:rFonts w:ascii="Arial" w:hAnsi="Arial" w:cs="Arial"/>
        </w:rPr>
        <w:t xml:space="preserve"> </w:t>
      </w:r>
      <w:r w:rsidRPr="00EE7951">
        <w:rPr>
          <w:rFonts w:ascii="Arial" w:hAnsi="Arial" w:cs="Arial"/>
        </w:rPr>
        <w:t>taikomi sekantys koregavimo koeficientai: vielos tinklo tvoros tvėrimas</w:t>
      </w:r>
      <w:r>
        <w:rPr>
          <w:rFonts w:ascii="Arial" w:hAnsi="Arial" w:cs="Arial"/>
        </w:rPr>
        <w:t>, kai</w:t>
      </w:r>
      <w:r w:rsidRPr="00221826">
        <w:t xml:space="preserve"> </w:t>
      </w:r>
      <w:r w:rsidR="008743C0">
        <w:rPr>
          <w:rFonts w:ascii="Arial" w:hAnsi="Arial" w:cs="Arial"/>
        </w:rPr>
        <w:t xml:space="preserve">Tiekėjas </w:t>
      </w:r>
      <w:r w:rsidRPr="00221826">
        <w:rPr>
          <w:rFonts w:ascii="Arial" w:hAnsi="Arial" w:cs="Arial"/>
        </w:rPr>
        <w:t xml:space="preserve">pasiruošia </w:t>
      </w:r>
      <w:r>
        <w:rPr>
          <w:rFonts w:ascii="Arial" w:hAnsi="Arial" w:cs="Arial"/>
        </w:rPr>
        <w:t xml:space="preserve">tvoros stulpus </w:t>
      </w:r>
      <w:r w:rsidRPr="00221826">
        <w:rPr>
          <w:rFonts w:ascii="Arial" w:hAnsi="Arial" w:cs="Arial"/>
        </w:rPr>
        <w:t>iš</w:t>
      </w:r>
      <w:r w:rsidR="008743C0" w:rsidRPr="00EE7951">
        <w:rPr>
          <w:rFonts w:ascii="Arial" w:hAnsi="Arial" w:cs="Arial"/>
        </w:rPr>
        <w:t xml:space="preserve"> </w:t>
      </w:r>
      <w:r w:rsidR="008743C0">
        <w:rPr>
          <w:rFonts w:ascii="Arial" w:hAnsi="Arial" w:cs="Arial"/>
        </w:rPr>
        <w:t xml:space="preserve">Pirkėjo </w:t>
      </w:r>
      <w:r w:rsidR="00447233">
        <w:rPr>
          <w:rFonts w:ascii="Arial" w:hAnsi="Arial" w:cs="Arial"/>
        </w:rPr>
        <w:t xml:space="preserve"> </w:t>
      </w:r>
      <w:r w:rsidRPr="00221826">
        <w:rPr>
          <w:rFonts w:ascii="Arial" w:hAnsi="Arial" w:cs="Arial"/>
        </w:rPr>
        <w:t xml:space="preserve"> pateiktos medžiagos</w:t>
      </w:r>
      <w:r>
        <w:rPr>
          <w:rFonts w:ascii="Arial" w:hAnsi="Arial" w:cs="Arial"/>
        </w:rPr>
        <w:t xml:space="preserve"> </w:t>
      </w:r>
      <w:r w:rsidRPr="00EE7951">
        <w:rPr>
          <w:rFonts w:ascii="Arial" w:hAnsi="Arial" w:cs="Arial"/>
        </w:rPr>
        <w:t xml:space="preserve"> – </w:t>
      </w:r>
      <w:r w:rsidRPr="00AC6629">
        <w:rPr>
          <w:rFonts w:ascii="Arial" w:hAnsi="Arial" w:cs="Arial"/>
        </w:rPr>
        <w:t>1,0;</w:t>
      </w:r>
      <w:r w:rsidRPr="00AC6629">
        <w:t xml:space="preserve"> </w:t>
      </w:r>
      <w:r w:rsidRPr="00AC6629">
        <w:rPr>
          <w:rFonts w:ascii="Arial" w:hAnsi="Arial" w:cs="Arial"/>
        </w:rPr>
        <w:t>vielos tinklo tvoros tvėrimas, kai paruoštus (tekintus ar metalinius) tvoros stulpus pateikia</w:t>
      </w:r>
      <w:r w:rsidR="008743C0" w:rsidRPr="00EE7951">
        <w:rPr>
          <w:rFonts w:ascii="Arial" w:hAnsi="Arial" w:cs="Arial"/>
        </w:rPr>
        <w:t xml:space="preserve"> </w:t>
      </w:r>
      <w:r w:rsidR="008743C0">
        <w:rPr>
          <w:rFonts w:ascii="Arial" w:hAnsi="Arial" w:cs="Arial"/>
        </w:rPr>
        <w:t>Pirkėjas</w:t>
      </w:r>
      <w:r w:rsidRPr="00AC6629">
        <w:rPr>
          <w:rFonts w:ascii="Arial" w:hAnsi="Arial" w:cs="Arial"/>
        </w:rPr>
        <w:t xml:space="preserve">  – 0,85; vielos tinklo tvoros remontas - 1,3; vielos</w:t>
      </w:r>
      <w:r w:rsidRPr="00EE7951">
        <w:rPr>
          <w:rFonts w:ascii="Arial" w:hAnsi="Arial" w:cs="Arial"/>
        </w:rPr>
        <w:t xml:space="preserve"> tinklo tvoros nuardymas </w:t>
      </w:r>
      <w:r w:rsidRPr="00C10786">
        <w:rPr>
          <w:rFonts w:ascii="Arial" w:hAnsi="Arial" w:cs="Arial"/>
        </w:rPr>
        <w:t>– 0,</w:t>
      </w:r>
      <w:r w:rsidR="00C10786" w:rsidRPr="00C10786">
        <w:rPr>
          <w:rFonts w:ascii="Arial" w:hAnsi="Arial" w:cs="Arial"/>
        </w:rPr>
        <w:t>8</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w:t>
      </w:r>
      <w:r w:rsidR="00447233">
        <w:rPr>
          <w:rFonts w:ascii="Arial" w:hAnsi="Arial" w:cs="Arial"/>
        </w:rPr>
        <w:t>os paslaugos</w:t>
      </w:r>
      <w:r w:rsidRPr="00EE7951">
        <w:rPr>
          <w:rFonts w:ascii="Arial" w:hAnsi="Arial" w:cs="Arial"/>
        </w:rPr>
        <w:t xml:space="preserve"> įkainį dauginant iš taikomų koregavimo koeficiento</w:t>
      </w:r>
      <w:r>
        <w:rPr>
          <w:rFonts w:ascii="Arial" w:hAnsi="Arial" w:cs="Arial"/>
        </w:rPr>
        <w:t>.</w:t>
      </w:r>
    </w:p>
    <w:p w14:paraId="6299D200" w14:textId="77777777" w:rsidR="007B01E9" w:rsidRPr="00EE7951" w:rsidRDefault="007B01E9" w:rsidP="00207E87">
      <w:pPr>
        <w:spacing w:after="0" w:line="240" w:lineRule="auto"/>
        <w:jc w:val="both"/>
        <w:rPr>
          <w:rFonts w:ascii="Arial" w:hAnsi="Arial" w:cs="Arial"/>
        </w:rPr>
      </w:pPr>
    </w:p>
    <w:p w14:paraId="364DAE2C" w14:textId="77777777" w:rsidR="00A64879" w:rsidRDefault="005602A1" w:rsidP="00A64879">
      <w:pPr>
        <w:ind w:left="426" w:hanging="425"/>
        <w:jc w:val="both"/>
        <w:rPr>
          <w:rFonts w:ascii="Arial" w:hAnsi="Arial" w:cs="Arial"/>
          <w:b/>
          <w:u w:val="single"/>
        </w:rPr>
      </w:pPr>
      <w:bookmarkStart w:id="12" w:name="_Hlk188971523"/>
      <w:r>
        <w:rPr>
          <w:rFonts w:ascii="Arial" w:hAnsi="Arial" w:cs="Arial"/>
          <w:b/>
          <w:u w:val="single"/>
        </w:rPr>
        <w:t>5</w:t>
      </w:r>
      <w:r w:rsidR="00FD4E98" w:rsidRPr="00EE7951">
        <w:rPr>
          <w:rFonts w:ascii="Arial" w:hAnsi="Arial" w:cs="Arial"/>
          <w:b/>
          <w:u w:val="single"/>
        </w:rPr>
        <w:t xml:space="preserve"> paslaugų grupė: </w:t>
      </w:r>
      <w:bookmarkStart w:id="13" w:name="_Hlk23162252"/>
    </w:p>
    <w:p w14:paraId="5D1FA0C7" w14:textId="0B4FC301" w:rsidR="00CD2367" w:rsidRDefault="0047687F" w:rsidP="006B15B3">
      <w:pPr>
        <w:ind w:firstLine="1"/>
        <w:jc w:val="both"/>
        <w:rPr>
          <w:rFonts w:ascii="Arial" w:hAnsi="Arial" w:cs="Arial"/>
          <w:bCs/>
        </w:rPr>
      </w:pPr>
      <w:r w:rsidRPr="0047687F">
        <w:rPr>
          <w:rFonts w:ascii="Arial" w:hAnsi="Arial" w:cs="Arial"/>
          <w:b/>
        </w:rPr>
        <w:t>S</w:t>
      </w:r>
      <w:r w:rsidR="00DA4602" w:rsidRPr="0047687F">
        <w:rPr>
          <w:rFonts w:ascii="Arial" w:hAnsi="Arial" w:cs="Arial"/>
          <w:b/>
        </w:rPr>
        <w:t>odmenų transportavimo paslaugos</w:t>
      </w:r>
      <w:r>
        <w:rPr>
          <w:rFonts w:ascii="Arial" w:hAnsi="Arial" w:cs="Arial"/>
          <w:b/>
        </w:rPr>
        <w:t>.</w:t>
      </w:r>
      <w:r w:rsidRPr="0047687F">
        <w:rPr>
          <w:rFonts w:ascii="Arial" w:hAnsi="Arial" w:cs="Arial"/>
          <w:bCs/>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Pr="00450806">
        <w:rPr>
          <w:rFonts w:ascii="Arial" w:hAnsi="Arial" w:cs="Arial"/>
          <w:bCs/>
        </w:rPr>
        <w:t>turi teisę pirkti keičiant eilutėse nurodytus kiekius, kuris gali svyruoti ±30 proc</w:t>
      </w:r>
      <w:r>
        <w:rPr>
          <w:rFonts w:ascii="Arial" w:hAnsi="Arial" w:cs="Arial"/>
          <w:bCs/>
        </w:rPr>
        <w:t>.</w:t>
      </w:r>
      <w:bookmarkEnd w:id="13"/>
    </w:p>
    <w:bookmarkEnd w:id="12"/>
    <w:p w14:paraId="5CA9F8F9" w14:textId="72BF36F4" w:rsidR="006A46CD" w:rsidRDefault="00513987" w:rsidP="006A46CD">
      <w:pPr>
        <w:ind w:firstLine="1"/>
        <w:jc w:val="both"/>
        <w:rPr>
          <w:rFonts w:ascii="Arial" w:hAnsi="Arial" w:cs="Arial"/>
          <w:bCs/>
        </w:rPr>
      </w:pPr>
      <w:r w:rsidRPr="00513987">
        <w:rPr>
          <w:rFonts w:ascii="Arial" w:hAnsi="Arial" w:cs="Arial"/>
          <w:bCs/>
        </w:rPr>
        <w:t>Sodmenų transportavimo paslaugų įkainiui taikomi sekantys koregavimo koeficientai:</w:t>
      </w:r>
      <w:r>
        <w:rPr>
          <w:rFonts w:ascii="Arial" w:hAnsi="Arial" w:cs="Arial"/>
          <w:bCs/>
        </w:rPr>
        <w:t xml:space="preserve"> p</w:t>
      </w:r>
      <w:r w:rsidRPr="00513987">
        <w:rPr>
          <w:rFonts w:ascii="Arial" w:hAnsi="Arial" w:cs="Arial"/>
          <w:bCs/>
        </w:rPr>
        <w:t>ervežant sodmenis iki 30 000 vnt. viena krovinio partija – 1,0, pervežant sodmenis daugiau nei 30 000 vnt. viena krovinio partija – 1,1</w:t>
      </w:r>
      <w:r w:rsidR="006B15B3">
        <w:rPr>
          <w:rFonts w:ascii="Arial" w:hAnsi="Arial" w:cs="Arial"/>
          <w:bCs/>
        </w:rPr>
        <w:t>.</w:t>
      </w:r>
      <w:r w:rsidR="006B15B3" w:rsidRPr="006B15B3">
        <w:t xml:space="preserve"> </w:t>
      </w:r>
      <w:r w:rsidR="006B15B3" w:rsidRPr="006B15B3">
        <w:rPr>
          <w:rFonts w:ascii="Arial" w:hAnsi="Arial" w:cs="Arial"/>
          <w:bCs/>
        </w:rPr>
        <w:t>Galutinis paslaugos įkainis apskaičiuojamas bazinį nurodytos paslaugos įkainį dauginant iš taikomų koregavimo koeficiento</w:t>
      </w:r>
    </w:p>
    <w:p w14:paraId="2A2836D2" w14:textId="6F0457F8" w:rsidR="00D01413" w:rsidRPr="00AC6629" w:rsidRDefault="00D01413" w:rsidP="00AC6629">
      <w:pPr>
        <w:spacing w:after="0" w:line="240" w:lineRule="auto"/>
        <w:rPr>
          <w:rFonts w:ascii="Arial" w:hAnsi="Arial" w:cs="Arial"/>
          <w:b/>
          <w:bCs/>
        </w:rPr>
      </w:pPr>
      <w:r w:rsidRPr="00EE7951">
        <w:rPr>
          <w:rFonts w:ascii="Arial" w:hAnsi="Arial" w:cs="Arial"/>
          <w:b/>
          <w:bCs/>
        </w:rPr>
        <w:t xml:space="preserve">                                                                                                                                                                                                         </w:t>
      </w:r>
      <w:r w:rsidR="0047687F">
        <w:rPr>
          <w:rFonts w:ascii="Arial" w:hAnsi="Arial" w:cs="Arial"/>
          <w:b/>
          <w:bCs/>
        </w:rPr>
        <w:t>3</w:t>
      </w:r>
      <w:r w:rsidRPr="00EE7951">
        <w:rPr>
          <w:rFonts w:ascii="Arial" w:hAnsi="Arial" w:cs="Arial"/>
          <w:b/>
          <w:bCs/>
        </w:rPr>
        <w:t xml:space="preserve"> lent</w:t>
      </w:r>
      <w:r w:rsidR="00AC6629">
        <w:rPr>
          <w:rFonts w:ascii="Arial" w:hAnsi="Arial" w:cs="Arial"/>
          <w:b/>
          <w:bCs/>
        </w:rPr>
        <w:t>elė</w:t>
      </w:r>
    </w:p>
    <w:p w14:paraId="517F430E" w14:textId="19266586" w:rsidR="00847402" w:rsidRPr="00EE7951" w:rsidRDefault="00847402" w:rsidP="00D01413">
      <w:pPr>
        <w:ind w:left="567" w:hanging="425"/>
        <w:rPr>
          <w:rFonts w:ascii="Arial" w:hAnsi="Arial" w:cs="Arial"/>
          <w:b/>
        </w:rPr>
      </w:pPr>
      <w:r w:rsidRPr="00847402">
        <w:rPr>
          <w:rFonts w:ascii="Arial" w:hAnsi="Arial" w:cs="Arial"/>
          <w:b/>
        </w:rPr>
        <w:t>Maksimalūs paslaugų įkainiai</w:t>
      </w:r>
      <w:r w:rsidRPr="00847402" w:rsidDel="00847402">
        <w:rPr>
          <w:rFonts w:ascii="Arial" w:hAnsi="Arial" w:cs="Arial"/>
          <w:b/>
        </w:rPr>
        <w:t xml:space="preserve"> </w:t>
      </w:r>
    </w:p>
    <w:p w14:paraId="20832247" w14:textId="77777777" w:rsidR="008D13B5" w:rsidRPr="00EE7951" w:rsidRDefault="008D13B5" w:rsidP="008D13B5">
      <w:pPr>
        <w:ind w:left="142"/>
        <w:rPr>
          <w:rFonts w:ascii="Arial" w:hAnsi="Arial" w:cs="Arial"/>
          <w:b/>
          <w:u w:val="single"/>
          <w:lang w:eastAsia="x-none"/>
        </w:rPr>
      </w:pPr>
      <w:r w:rsidRPr="00EE7951">
        <w:rPr>
          <w:rFonts w:ascii="Arial" w:hAnsi="Arial" w:cs="Arial"/>
          <w:b/>
          <w:u w:val="single"/>
          <w:lang w:eastAsia="x-none"/>
        </w:rPr>
        <w:t>Tiekėjui pasiūlyme pateikus didesnį  pirkimo įkainį nei nurodyta lentelėje, jo pasiūlymas bus atmetamas dėl per didelės Perkančiajai organizacijai nepriimtinos kainos.</w:t>
      </w:r>
    </w:p>
    <w:tbl>
      <w:tblPr>
        <w:tblStyle w:val="Lentelstinklelis"/>
        <w:tblW w:w="0" w:type="auto"/>
        <w:tblInd w:w="142" w:type="dxa"/>
        <w:tblLook w:val="04A0" w:firstRow="1" w:lastRow="0" w:firstColumn="1" w:lastColumn="0" w:noHBand="0" w:noVBand="1"/>
      </w:tblPr>
      <w:tblGrid>
        <w:gridCol w:w="1818"/>
        <w:gridCol w:w="8844"/>
        <w:gridCol w:w="1572"/>
        <w:gridCol w:w="7"/>
        <w:gridCol w:w="2491"/>
      </w:tblGrid>
      <w:tr w:rsidR="00D01413" w:rsidRPr="00EE7951" w14:paraId="6E6BEB11" w14:textId="77777777" w:rsidTr="00BC0054">
        <w:trPr>
          <w:trHeight w:val="535"/>
        </w:trPr>
        <w:tc>
          <w:tcPr>
            <w:tcW w:w="1818" w:type="dxa"/>
            <w:tcBorders>
              <w:top w:val="single" w:sz="4" w:space="0" w:color="auto"/>
              <w:left w:val="single" w:sz="4" w:space="0" w:color="auto"/>
              <w:bottom w:val="single" w:sz="4" w:space="0" w:color="auto"/>
              <w:right w:val="single" w:sz="4" w:space="0" w:color="auto"/>
            </w:tcBorders>
            <w:hideMark/>
          </w:tcPr>
          <w:p w14:paraId="61C6B623" w14:textId="77777777" w:rsidR="00D01413" w:rsidRPr="00EE7951" w:rsidRDefault="00D01413">
            <w:pPr>
              <w:autoSpaceDN w:val="0"/>
              <w:jc w:val="center"/>
              <w:rPr>
                <w:rFonts w:ascii="Arial" w:eastAsia="Times New Roman" w:hAnsi="Arial" w:cs="Arial"/>
                <w:b/>
                <w:bCs/>
                <w:lang w:eastAsia="lt-LT"/>
              </w:rPr>
            </w:pPr>
            <w:r w:rsidRPr="00EE7951">
              <w:rPr>
                <w:rFonts w:ascii="Arial" w:eastAsia="Times New Roman" w:hAnsi="Arial" w:cs="Arial"/>
                <w:b/>
                <w:bCs/>
                <w:lang w:eastAsia="lt-LT"/>
              </w:rPr>
              <w:t>Eil.</w:t>
            </w:r>
          </w:p>
          <w:p w14:paraId="1F464D56"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Nr.</w:t>
            </w:r>
          </w:p>
        </w:tc>
        <w:tc>
          <w:tcPr>
            <w:tcW w:w="8844" w:type="dxa"/>
            <w:tcBorders>
              <w:top w:val="single" w:sz="4" w:space="0" w:color="auto"/>
              <w:left w:val="single" w:sz="4" w:space="0" w:color="auto"/>
              <w:bottom w:val="single" w:sz="4" w:space="0" w:color="auto"/>
              <w:right w:val="single" w:sz="4" w:space="0" w:color="auto"/>
            </w:tcBorders>
            <w:hideMark/>
          </w:tcPr>
          <w:p w14:paraId="67118FF1"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Paslaugų pavadinimai</w:t>
            </w:r>
          </w:p>
        </w:tc>
        <w:tc>
          <w:tcPr>
            <w:tcW w:w="1579" w:type="dxa"/>
            <w:gridSpan w:val="2"/>
            <w:tcBorders>
              <w:top w:val="single" w:sz="4" w:space="0" w:color="auto"/>
              <w:left w:val="single" w:sz="4" w:space="0" w:color="auto"/>
              <w:bottom w:val="single" w:sz="4" w:space="0" w:color="auto"/>
              <w:right w:val="single" w:sz="4" w:space="0" w:color="auto"/>
            </w:tcBorders>
            <w:hideMark/>
          </w:tcPr>
          <w:p w14:paraId="27CBF721" w14:textId="77777777" w:rsidR="00D01413" w:rsidRPr="00EE7951" w:rsidRDefault="00D01413">
            <w:pPr>
              <w:jc w:val="center"/>
              <w:rPr>
                <w:rFonts w:ascii="Arial" w:hAnsi="Arial" w:cs="Arial"/>
                <w:b/>
                <w:bCs/>
              </w:rPr>
            </w:pPr>
            <w:r w:rsidRPr="00EE7951">
              <w:rPr>
                <w:rFonts w:ascii="Arial" w:hAnsi="Arial" w:cs="Arial"/>
                <w:b/>
                <w:bCs/>
              </w:rPr>
              <w:t>Mato vnt.</w:t>
            </w:r>
          </w:p>
        </w:tc>
        <w:tc>
          <w:tcPr>
            <w:tcW w:w="2491" w:type="dxa"/>
            <w:tcBorders>
              <w:top w:val="single" w:sz="4" w:space="0" w:color="auto"/>
              <w:left w:val="single" w:sz="4" w:space="0" w:color="auto"/>
              <w:bottom w:val="single" w:sz="4" w:space="0" w:color="auto"/>
              <w:right w:val="single" w:sz="4" w:space="0" w:color="auto"/>
            </w:tcBorders>
          </w:tcPr>
          <w:p w14:paraId="56D47A03" w14:textId="4873FCF3" w:rsidR="00D01413" w:rsidRPr="00EE7951" w:rsidRDefault="004A2A2A" w:rsidP="004A2A2A">
            <w:pPr>
              <w:ind w:left="567" w:hanging="425"/>
              <w:jc w:val="both"/>
              <w:rPr>
                <w:rFonts w:ascii="Arial" w:hAnsi="Arial" w:cs="Arial"/>
                <w:b/>
                <w:bCs/>
              </w:rPr>
            </w:pPr>
            <w:r>
              <w:rPr>
                <w:rFonts w:ascii="Arial" w:hAnsi="Arial" w:cs="Arial"/>
                <w:b/>
                <w:bCs/>
              </w:rPr>
              <w:t xml:space="preserve">Maksimalūs </w:t>
            </w:r>
            <w:r w:rsidR="00D01413" w:rsidRPr="00EE7951">
              <w:rPr>
                <w:rFonts w:ascii="Arial" w:hAnsi="Arial" w:cs="Arial"/>
                <w:b/>
                <w:bCs/>
              </w:rPr>
              <w:t>paslaugų</w:t>
            </w:r>
          </w:p>
          <w:p w14:paraId="3059BACE" w14:textId="77777777" w:rsidR="00D01413" w:rsidRPr="00EE7951" w:rsidRDefault="00D01413" w:rsidP="004A2A2A">
            <w:pPr>
              <w:ind w:left="567" w:hanging="425"/>
              <w:jc w:val="both"/>
              <w:rPr>
                <w:rFonts w:ascii="Arial" w:hAnsi="Arial" w:cs="Arial"/>
                <w:b/>
                <w:bCs/>
              </w:rPr>
            </w:pPr>
            <w:r w:rsidRPr="00EE7951">
              <w:rPr>
                <w:rFonts w:ascii="Arial" w:hAnsi="Arial" w:cs="Arial"/>
                <w:b/>
                <w:bCs/>
              </w:rPr>
              <w:t>įkainiai Eur be PVM</w:t>
            </w:r>
          </w:p>
          <w:p w14:paraId="7D603205" w14:textId="77777777" w:rsidR="00D01413" w:rsidRPr="00EE7951" w:rsidRDefault="00D01413">
            <w:pPr>
              <w:jc w:val="center"/>
              <w:rPr>
                <w:rFonts w:ascii="Arial" w:hAnsi="Arial" w:cs="Arial"/>
                <w:b/>
                <w:bCs/>
                <w:u w:val="single"/>
              </w:rPr>
            </w:pPr>
          </w:p>
        </w:tc>
      </w:tr>
      <w:tr w:rsidR="00D01413" w:rsidRPr="00EE7951" w14:paraId="6EECA636" w14:textId="77777777" w:rsidTr="00BC0054">
        <w:trPr>
          <w:trHeight w:val="535"/>
        </w:trPr>
        <w:tc>
          <w:tcPr>
            <w:tcW w:w="14732" w:type="dxa"/>
            <w:gridSpan w:val="5"/>
            <w:tcBorders>
              <w:top w:val="single" w:sz="4" w:space="0" w:color="auto"/>
              <w:left w:val="single" w:sz="4" w:space="0" w:color="auto"/>
              <w:bottom w:val="single" w:sz="4" w:space="0" w:color="auto"/>
              <w:right w:val="single" w:sz="4" w:space="0" w:color="auto"/>
            </w:tcBorders>
            <w:hideMark/>
          </w:tcPr>
          <w:p w14:paraId="3D25D1C1" w14:textId="77777777" w:rsidR="00D01413" w:rsidRPr="00EE7951" w:rsidRDefault="00D01413">
            <w:pPr>
              <w:ind w:left="567" w:hanging="425"/>
              <w:rPr>
                <w:rFonts w:ascii="Arial" w:hAnsi="Arial" w:cs="Arial"/>
                <w:b/>
                <w:bCs/>
              </w:rPr>
            </w:pPr>
            <w:r w:rsidRPr="00EE7951">
              <w:rPr>
                <w:rFonts w:ascii="Arial" w:eastAsia="Times New Roman" w:hAnsi="Arial" w:cs="Arial"/>
                <w:b/>
                <w:bCs/>
                <w:lang w:eastAsia="lt-LT"/>
              </w:rPr>
              <w:t xml:space="preserve">1. Želdaviečių paruošimas miškų sodinimui, želdinių ir </w:t>
            </w:r>
            <w:proofErr w:type="spellStart"/>
            <w:r w:rsidRPr="00EE7951">
              <w:rPr>
                <w:rFonts w:ascii="Arial" w:eastAsia="Times New Roman" w:hAnsi="Arial" w:cs="Arial"/>
                <w:b/>
                <w:bCs/>
                <w:lang w:eastAsia="lt-LT"/>
              </w:rPr>
              <w:t>žėlinių</w:t>
            </w:r>
            <w:proofErr w:type="spellEnd"/>
            <w:r w:rsidRPr="00EE7951">
              <w:rPr>
                <w:rFonts w:ascii="Arial" w:eastAsia="Times New Roman" w:hAnsi="Arial" w:cs="Arial"/>
                <w:b/>
                <w:bCs/>
                <w:lang w:eastAsia="lt-LT"/>
              </w:rPr>
              <w:t xml:space="preserve"> priežiūra, jaunuolynų ugdymas</w:t>
            </w:r>
            <w:r w:rsidR="00EE7951" w:rsidRPr="00EE7951">
              <w:rPr>
                <w:rFonts w:ascii="Arial" w:eastAsia="Times New Roman" w:hAnsi="Arial" w:cs="Arial"/>
                <w:b/>
                <w:bCs/>
                <w:lang w:eastAsia="lt-LT"/>
              </w:rPr>
              <w:t xml:space="preserve"> ir/ar retinimo kirtimai, negaminant likvidinės medienos</w:t>
            </w:r>
            <w:r w:rsidRPr="00EE7951">
              <w:rPr>
                <w:rFonts w:ascii="Arial" w:eastAsia="Times New Roman" w:hAnsi="Arial" w:cs="Arial"/>
                <w:b/>
                <w:bCs/>
                <w:lang w:eastAsia="lt-LT"/>
              </w:rPr>
              <w:t xml:space="preserve">, griovių šlaitų ir pagriovių, pakelių, </w:t>
            </w:r>
            <w:proofErr w:type="spellStart"/>
            <w:r w:rsidRPr="00EE7951">
              <w:rPr>
                <w:rFonts w:ascii="Arial" w:eastAsia="Times New Roman" w:hAnsi="Arial" w:cs="Arial"/>
                <w:b/>
                <w:bCs/>
                <w:lang w:eastAsia="lt-LT"/>
              </w:rPr>
              <w:t>kvartalinių</w:t>
            </w:r>
            <w:proofErr w:type="spellEnd"/>
            <w:r w:rsidRPr="00EE7951">
              <w:rPr>
                <w:rFonts w:ascii="Arial" w:eastAsia="Times New Roman" w:hAnsi="Arial" w:cs="Arial"/>
                <w:b/>
                <w:bCs/>
                <w:lang w:eastAsia="lt-LT"/>
              </w:rPr>
              <w:t xml:space="preserve"> ir ribinių linijų priežiūra:</w:t>
            </w:r>
          </w:p>
        </w:tc>
      </w:tr>
      <w:tr w:rsidR="00D01413" w:rsidRPr="00EE7951" w14:paraId="63D862CC"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07B1624D" w14:textId="77777777" w:rsidR="00D01413" w:rsidRPr="00EE7951" w:rsidRDefault="00D01413" w:rsidP="00CA6341">
            <w:pPr>
              <w:jc w:val="center"/>
              <w:rPr>
                <w:rFonts w:ascii="Arial" w:hAnsi="Arial" w:cs="Arial"/>
                <w:bCs/>
              </w:rPr>
            </w:pPr>
            <w:r w:rsidRPr="00EE7951">
              <w:rPr>
                <w:rFonts w:ascii="Arial" w:hAnsi="Arial" w:cs="Arial"/>
                <w:bCs/>
              </w:rPr>
              <w:t>1.1.</w:t>
            </w:r>
          </w:p>
        </w:tc>
        <w:tc>
          <w:tcPr>
            <w:tcW w:w="8844" w:type="dxa"/>
            <w:tcBorders>
              <w:top w:val="single" w:sz="4" w:space="0" w:color="auto"/>
              <w:left w:val="single" w:sz="4" w:space="0" w:color="auto"/>
              <w:bottom w:val="single" w:sz="4" w:space="0" w:color="auto"/>
              <w:right w:val="single" w:sz="4" w:space="0" w:color="auto"/>
            </w:tcBorders>
            <w:hideMark/>
          </w:tcPr>
          <w:p w14:paraId="3B14E10A" w14:textId="77777777" w:rsidR="00D01413" w:rsidRPr="00EE7951" w:rsidRDefault="0072222B">
            <w:pPr>
              <w:rPr>
                <w:rFonts w:ascii="Arial" w:hAnsi="Arial" w:cs="Arial"/>
                <w:b/>
                <w:u w:val="single"/>
              </w:rPr>
            </w:pPr>
            <w:r w:rsidRPr="00EE7951">
              <w:rPr>
                <w:rFonts w:ascii="Arial" w:hAnsi="Arial" w:cs="Arial"/>
              </w:rPr>
              <w:t xml:space="preserve">Želdavietės paruošimas miško sodmenų sodinimui šalinant nepageidaujamus medžius, krūmus, žolinę augmeniją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B0A17E6"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3D438F2C" w14:textId="4E98D6E1" w:rsidR="00D01413" w:rsidRPr="00701143" w:rsidRDefault="00766137" w:rsidP="00BD2AA6">
            <w:pPr>
              <w:jc w:val="center"/>
              <w:rPr>
                <w:rFonts w:ascii="Arial" w:hAnsi="Arial" w:cs="Arial"/>
                <w:b/>
              </w:rPr>
            </w:pPr>
            <w:r>
              <w:rPr>
                <w:rFonts w:ascii="Arial" w:hAnsi="Arial" w:cs="Arial"/>
                <w:b/>
              </w:rPr>
              <w:t xml:space="preserve"> 314</w:t>
            </w:r>
          </w:p>
        </w:tc>
      </w:tr>
      <w:tr w:rsidR="001E2CEE" w:rsidRPr="00EE7951" w14:paraId="0581BF07"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7C928B21" w14:textId="3980331F" w:rsidR="001E2CEE" w:rsidRPr="0099312F" w:rsidRDefault="001E2CEE" w:rsidP="00CA6341">
            <w:pPr>
              <w:jc w:val="center"/>
              <w:rPr>
                <w:rFonts w:ascii="Arial" w:hAnsi="Arial" w:cs="Arial"/>
                <w:bCs/>
              </w:rPr>
            </w:pPr>
            <w:r w:rsidRPr="0099312F">
              <w:rPr>
                <w:rFonts w:ascii="Arial" w:hAnsi="Arial" w:cs="Arial"/>
                <w:bCs/>
              </w:rPr>
              <w:t>1.2.</w:t>
            </w:r>
          </w:p>
        </w:tc>
        <w:tc>
          <w:tcPr>
            <w:tcW w:w="8844" w:type="dxa"/>
            <w:tcBorders>
              <w:top w:val="single" w:sz="4" w:space="0" w:color="auto"/>
              <w:left w:val="single" w:sz="4" w:space="0" w:color="auto"/>
              <w:bottom w:val="single" w:sz="4" w:space="0" w:color="auto"/>
              <w:right w:val="single" w:sz="4" w:space="0" w:color="auto"/>
            </w:tcBorders>
          </w:tcPr>
          <w:p w14:paraId="1CF07B62" w14:textId="4B7D23AE" w:rsidR="001E2CEE" w:rsidRPr="0099312F" w:rsidRDefault="00BD2AA6">
            <w:pPr>
              <w:rPr>
                <w:rFonts w:ascii="Arial" w:hAnsi="Arial" w:cs="Arial"/>
              </w:rPr>
            </w:pPr>
            <w:r w:rsidRPr="0099312F">
              <w:rPr>
                <w:rFonts w:ascii="Arial" w:hAnsi="Arial" w:cs="Arial"/>
              </w:rPr>
              <w:t>Medynų ir krūmynų pertvarkymo kirtimams šalinant nepageidaujamus medžius, krūmus,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tcPr>
          <w:p w14:paraId="50BA24F5" w14:textId="03338703" w:rsidR="001E2CEE" w:rsidRPr="0099312F" w:rsidRDefault="00BD2AA6" w:rsidP="00CA6341">
            <w:pPr>
              <w:jc w:val="center"/>
              <w:rPr>
                <w:rFonts w:ascii="Arial" w:eastAsia="Times New Roman" w:hAnsi="Arial" w:cs="Arial"/>
                <w:lang w:eastAsia="lt-LT"/>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1028BA5A" w14:textId="17286269" w:rsidR="001E2CEE" w:rsidRPr="0099312F" w:rsidRDefault="00766137" w:rsidP="00BD2AA6">
            <w:pPr>
              <w:jc w:val="center"/>
              <w:rPr>
                <w:rFonts w:ascii="Arial" w:hAnsi="Arial" w:cs="Arial"/>
                <w:b/>
              </w:rPr>
            </w:pPr>
            <w:r>
              <w:rPr>
                <w:rFonts w:ascii="Arial" w:hAnsi="Arial" w:cs="Arial"/>
                <w:b/>
              </w:rPr>
              <w:t xml:space="preserve">  314</w:t>
            </w:r>
          </w:p>
        </w:tc>
      </w:tr>
      <w:tr w:rsidR="00D01413" w:rsidRPr="00EE7951" w14:paraId="0AEA05CE"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F5327D0" w14:textId="13BB9E54" w:rsidR="00D01413" w:rsidRPr="0099312F" w:rsidRDefault="00D01413" w:rsidP="00CA6341">
            <w:pPr>
              <w:jc w:val="center"/>
              <w:rPr>
                <w:rFonts w:ascii="Arial" w:hAnsi="Arial" w:cs="Arial"/>
                <w:bCs/>
              </w:rPr>
            </w:pPr>
            <w:r w:rsidRPr="0099312F">
              <w:rPr>
                <w:rFonts w:ascii="Arial" w:hAnsi="Arial" w:cs="Arial"/>
                <w:bCs/>
              </w:rPr>
              <w:lastRenderedPageBreak/>
              <w:t>1.</w:t>
            </w:r>
            <w:r w:rsidR="00DB051F" w:rsidRPr="0099312F">
              <w:rPr>
                <w:rFonts w:ascii="Arial" w:hAnsi="Arial" w:cs="Arial"/>
                <w:bCs/>
              </w:rPr>
              <w:t>3.</w:t>
            </w:r>
          </w:p>
        </w:tc>
        <w:tc>
          <w:tcPr>
            <w:tcW w:w="8844" w:type="dxa"/>
            <w:tcBorders>
              <w:top w:val="single" w:sz="4" w:space="0" w:color="auto"/>
              <w:left w:val="single" w:sz="4" w:space="0" w:color="auto"/>
              <w:bottom w:val="single" w:sz="4" w:space="0" w:color="auto"/>
              <w:right w:val="single" w:sz="4" w:space="0" w:color="auto"/>
            </w:tcBorders>
            <w:hideMark/>
          </w:tcPr>
          <w:p w14:paraId="342B527F" w14:textId="77777777" w:rsidR="00D01413" w:rsidRPr="0099312F" w:rsidRDefault="00D01413">
            <w:pPr>
              <w:rPr>
                <w:rFonts w:ascii="Arial" w:hAnsi="Arial" w:cs="Arial"/>
                <w:b/>
                <w:u w:val="single"/>
              </w:rPr>
            </w:pPr>
            <w:r w:rsidRPr="0099312F">
              <w:rPr>
                <w:rFonts w:ascii="Arial" w:hAnsi="Arial" w:cs="Arial"/>
              </w:rPr>
              <w:t xml:space="preserve">Miško želdinių ir </w:t>
            </w:r>
            <w:proofErr w:type="spellStart"/>
            <w:r w:rsidRPr="0099312F">
              <w:rPr>
                <w:rFonts w:ascii="Arial" w:hAnsi="Arial" w:cs="Arial"/>
              </w:rPr>
              <w:t>žėlinių</w:t>
            </w:r>
            <w:proofErr w:type="spellEnd"/>
            <w:r w:rsidRPr="0099312F">
              <w:rPr>
                <w:rFonts w:ascii="Arial" w:hAnsi="Arial" w:cs="Arial"/>
              </w:rPr>
              <w:t xml:space="preserve">  priežiūra šalinant žabus ir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7D089665"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4D7E8CBD" w14:textId="2239E3CF" w:rsidR="00D01413" w:rsidRPr="0099312F" w:rsidRDefault="00766137" w:rsidP="00BD2AA6">
            <w:pPr>
              <w:jc w:val="center"/>
              <w:rPr>
                <w:rFonts w:ascii="Arial" w:hAnsi="Arial" w:cs="Arial"/>
                <w:b/>
              </w:rPr>
            </w:pPr>
            <w:r>
              <w:rPr>
                <w:rFonts w:ascii="Arial" w:hAnsi="Arial" w:cs="Arial"/>
                <w:b/>
              </w:rPr>
              <w:t xml:space="preserve"> 275</w:t>
            </w:r>
          </w:p>
        </w:tc>
      </w:tr>
      <w:tr w:rsidR="00D01413" w:rsidRPr="00EE7951" w14:paraId="6EE26AF2"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4EED6CD4" w14:textId="12099FC1" w:rsidR="00D01413" w:rsidRPr="0099312F" w:rsidRDefault="00DB051F" w:rsidP="00CA6341">
            <w:pPr>
              <w:jc w:val="center"/>
              <w:rPr>
                <w:rFonts w:ascii="Arial" w:hAnsi="Arial" w:cs="Arial"/>
                <w:bCs/>
              </w:rPr>
            </w:pPr>
            <w:r w:rsidRPr="0099312F">
              <w:rPr>
                <w:rFonts w:ascii="Arial" w:hAnsi="Arial" w:cs="Arial"/>
                <w:bCs/>
              </w:rPr>
              <w:t>1</w:t>
            </w:r>
            <w:r w:rsidR="00201D73">
              <w:rPr>
                <w:rFonts w:ascii="Arial" w:hAnsi="Arial" w:cs="Arial"/>
                <w:bCs/>
              </w:rPr>
              <w:t>.</w:t>
            </w:r>
            <w:r w:rsidRPr="0099312F">
              <w:rPr>
                <w:rFonts w:ascii="Arial" w:hAnsi="Arial" w:cs="Arial"/>
                <w:bCs/>
              </w:rPr>
              <w:t>4</w:t>
            </w:r>
            <w:r w:rsidR="00201D73">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0574D550" w14:textId="77777777" w:rsidR="00D01413" w:rsidRPr="0099312F" w:rsidRDefault="00EE7951">
            <w:pPr>
              <w:rPr>
                <w:rFonts w:ascii="Arial" w:hAnsi="Arial" w:cs="Arial"/>
                <w:b/>
                <w:u w:val="single"/>
              </w:rPr>
            </w:pPr>
            <w:r w:rsidRPr="0099312F">
              <w:rPr>
                <w:rFonts w:ascii="Arial" w:hAnsi="Arial" w:cs="Arial"/>
              </w:rPr>
              <w:t xml:space="preserve">Jaunuolynų ugdymas ir/ar retinimo kirtimai, negaminant likvidinės medienos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6E281ECC"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143275EB" w14:textId="33905410" w:rsidR="00D01413" w:rsidRPr="0099312F" w:rsidRDefault="00766137" w:rsidP="00BD2AA6">
            <w:pPr>
              <w:jc w:val="center"/>
              <w:rPr>
                <w:rFonts w:ascii="Arial" w:hAnsi="Arial" w:cs="Arial"/>
                <w:b/>
              </w:rPr>
            </w:pPr>
            <w:r>
              <w:rPr>
                <w:rFonts w:ascii="Arial" w:hAnsi="Arial" w:cs="Arial"/>
                <w:b/>
              </w:rPr>
              <w:t xml:space="preserve"> 312</w:t>
            </w:r>
          </w:p>
        </w:tc>
      </w:tr>
      <w:tr w:rsidR="00D01413" w:rsidRPr="00EE7951" w14:paraId="42BF1051"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F2DB70D" w14:textId="5BB3DC32" w:rsidR="00DB051F" w:rsidRPr="0099312F" w:rsidRDefault="00DB051F" w:rsidP="00DB051F">
            <w:pPr>
              <w:jc w:val="center"/>
              <w:rPr>
                <w:rFonts w:ascii="Arial" w:hAnsi="Arial" w:cs="Arial"/>
                <w:bCs/>
              </w:rPr>
            </w:pPr>
            <w:r w:rsidRPr="0099312F">
              <w:rPr>
                <w:rFonts w:ascii="Arial" w:hAnsi="Arial" w:cs="Arial"/>
                <w:bCs/>
              </w:rPr>
              <w:t>1.5</w:t>
            </w:r>
            <w:r w:rsidR="00201D73">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17D478B8" w14:textId="77777777" w:rsidR="00D01413" w:rsidRPr="0099312F" w:rsidRDefault="00D01413">
            <w:pPr>
              <w:rPr>
                <w:rFonts w:ascii="Arial" w:hAnsi="Arial" w:cs="Arial"/>
                <w:b/>
                <w:u w:val="single"/>
              </w:rPr>
            </w:pPr>
            <w:r w:rsidRPr="0099312F">
              <w:rPr>
                <w:rFonts w:ascii="Arial" w:hAnsi="Arial" w:cs="Arial"/>
              </w:rPr>
              <w:t>Griovių šlaitų ir pagriovių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4D27DC39"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0D384516" w14:textId="1873E789" w:rsidR="00D01413" w:rsidRPr="0099312F" w:rsidRDefault="00766137" w:rsidP="00BD2AA6">
            <w:pPr>
              <w:jc w:val="center"/>
              <w:rPr>
                <w:rFonts w:ascii="Arial" w:hAnsi="Arial" w:cs="Arial"/>
                <w:b/>
              </w:rPr>
            </w:pPr>
            <w:r>
              <w:rPr>
                <w:rFonts w:ascii="Arial" w:hAnsi="Arial" w:cs="Arial"/>
                <w:b/>
              </w:rPr>
              <w:t xml:space="preserve"> 314</w:t>
            </w:r>
          </w:p>
        </w:tc>
      </w:tr>
      <w:tr w:rsidR="00D01413" w:rsidRPr="00EE7951" w14:paraId="1119CE4A"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36E1DD86" w14:textId="10AA466B" w:rsidR="00D01413" w:rsidRPr="0099312F" w:rsidRDefault="00DB051F" w:rsidP="00CA6341">
            <w:pPr>
              <w:jc w:val="center"/>
              <w:rPr>
                <w:rFonts w:ascii="Arial" w:hAnsi="Arial" w:cs="Arial"/>
                <w:bCs/>
              </w:rPr>
            </w:pPr>
            <w:r w:rsidRPr="0099312F">
              <w:rPr>
                <w:rFonts w:ascii="Arial" w:hAnsi="Arial" w:cs="Arial"/>
                <w:bCs/>
              </w:rPr>
              <w:t>1.6.</w:t>
            </w:r>
          </w:p>
        </w:tc>
        <w:tc>
          <w:tcPr>
            <w:tcW w:w="8844" w:type="dxa"/>
            <w:tcBorders>
              <w:top w:val="single" w:sz="4" w:space="0" w:color="auto"/>
              <w:left w:val="single" w:sz="4" w:space="0" w:color="auto"/>
              <w:bottom w:val="single" w:sz="4" w:space="0" w:color="auto"/>
              <w:right w:val="single" w:sz="4" w:space="0" w:color="auto"/>
            </w:tcBorders>
            <w:hideMark/>
          </w:tcPr>
          <w:p w14:paraId="11FC3F50" w14:textId="77777777" w:rsidR="00D01413" w:rsidRPr="0099312F" w:rsidRDefault="00D01413">
            <w:pPr>
              <w:rPr>
                <w:rFonts w:ascii="Arial" w:hAnsi="Arial" w:cs="Arial"/>
                <w:b/>
                <w:u w:val="single"/>
              </w:rPr>
            </w:pPr>
            <w:r w:rsidRPr="0099312F">
              <w:rPr>
                <w:rFonts w:ascii="Arial" w:hAnsi="Arial" w:cs="Arial"/>
              </w:rPr>
              <w:t>Pakelių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1515AD8B"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vAlign w:val="center"/>
          </w:tcPr>
          <w:p w14:paraId="7BAF59ED" w14:textId="634F1F1F" w:rsidR="00D01413" w:rsidRPr="0099312F" w:rsidRDefault="002D60EC" w:rsidP="00BD2AA6">
            <w:pPr>
              <w:jc w:val="center"/>
              <w:rPr>
                <w:rFonts w:ascii="Arial" w:hAnsi="Arial" w:cs="Arial"/>
                <w:b/>
              </w:rPr>
            </w:pPr>
            <w:r>
              <w:rPr>
                <w:rFonts w:ascii="Arial" w:hAnsi="Arial" w:cs="Arial"/>
                <w:b/>
              </w:rPr>
              <w:t xml:space="preserve"> 55</w:t>
            </w:r>
          </w:p>
        </w:tc>
      </w:tr>
      <w:tr w:rsidR="00D01413" w:rsidRPr="00EE7951" w14:paraId="5A7C420B"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260BA3A8" w14:textId="06819CAA" w:rsidR="00D01413" w:rsidRPr="0099312F" w:rsidRDefault="00DB051F" w:rsidP="00CA6341">
            <w:pPr>
              <w:jc w:val="center"/>
              <w:rPr>
                <w:rFonts w:ascii="Arial" w:hAnsi="Arial" w:cs="Arial"/>
                <w:bCs/>
              </w:rPr>
            </w:pPr>
            <w:r w:rsidRPr="0099312F">
              <w:rPr>
                <w:rFonts w:ascii="Arial" w:hAnsi="Arial" w:cs="Arial"/>
                <w:bCs/>
              </w:rPr>
              <w:t>1.7.</w:t>
            </w:r>
          </w:p>
        </w:tc>
        <w:tc>
          <w:tcPr>
            <w:tcW w:w="8844" w:type="dxa"/>
            <w:tcBorders>
              <w:top w:val="single" w:sz="4" w:space="0" w:color="auto"/>
              <w:left w:val="single" w:sz="4" w:space="0" w:color="auto"/>
              <w:bottom w:val="single" w:sz="4" w:space="0" w:color="auto"/>
              <w:right w:val="single" w:sz="4" w:space="0" w:color="auto"/>
            </w:tcBorders>
            <w:hideMark/>
          </w:tcPr>
          <w:p w14:paraId="27923568" w14:textId="77777777" w:rsidR="00D01413" w:rsidRPr="0099312F" w:rsidRDefault="00D01413">
            <w:pPr>
              <w:rPr>
                <w:rFonts w:ascii="Arial" w:hAnsi="Arial" w:cs="Arial"/>
                <w:b/>
                <w:u w:val="single"/>
              </w:rPr>
            </w:pPr>
            <w:proofErr w:type="spellStart"/>
            <w:r w:rsidRPr="0099312F">
              <w:rPr>
                <w:rFonts w:ascii="Arial" w:hAnsi="Arial" w:cs="Arial"/>
              </w:rPr>
              <w:t>Kvartalinių</w:t>
            </w:r>
            <w:proofErr w:type="spellEnd"/>
            <w:r w:rsidRPr="0099312F">
              <w:rPr>
                <w:rFonts w:ascii="Arial" w:hAnsi="Arial" w:cs="Arial"/>
              </w:rPr>
              <w:t xml:space="preserve"> ir ribinių linijų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F17944C"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vAlign w:val="center"/>
          </w:tcPr>
          <w:p w14:paraId="36A10652" w14:textId="6F214F34" w:rsidR="00D01413" w:rsidRPr="0099312F" w:rsidRDefault="002D60EC" w:rsidP="00BD2AA6">
            <w:pPr>
              <w:jc w:val="center"/>
              <w:rPr>
                <w:rFonts w:ascii="Arial" w:hAnsi="Arial" w:cs="Arial"/>
                <w:b/>
              </w:rPr>
            </w:pPr>
            <w:r>
              <w:rPr>
                <w:rFonts w:ascii="Arial" w:hAnsi="Arial" w:cs="Arial"/>
                <w:b/>
              </w:rPr>
              <w:t xml:space="preserve"> 132</w:t>
            </w:r>
          </w:p>
        </w:tc>
      </w:tr>
      <w:tr w:rsidR="00D01413" w:rsidRPr="00EE7951" w14:paraId="1C9D7807" w14:textId="77777777" w:rsidTr="00BC0054">
        <w:tc>
          <w:tcPr>
            <w:tcW w:w="14732" w:type="dxa"/>
            <w:gridSpan w:val="5"/>
            <w:tcBorders>
              <w:top w:val="single" w:sz="4" w:space="0" w:color="auto"/>
              <w:left w:val="single" w:sz="4" w:space="0" w:color="auto"/>
              <w:bottom w:val="single" w:sz="4" w:space="0" w:color="auto"/>
              <w:right w:val="single" w:sz="4" w:space="0" w:color="auto"/>
            </w:tcBorders>
            <w:hideMark/>
          </w:tcPr>
          <w:p w14:paraId="6BFE7A0F" w14:textId="77777777" w:rsidR="00D01413" w:rsidRPr="0099312F" w:rsidRDefault="00D01413">
            <w:pPr>
              <w:ind w:left="567" w:hanging="283"/>
              <w:jc w:val="both"/>
              <w:rPr>
                <w:rFonts w:ascii="Arial" w:hAnsi="Arial" w:cs="Arial"/>
                <w:b/>
                <w:u w:val="single"/>
              </w:rPr>
            </w:pPr>
            <w:r w:rsidRPr="0099312F">
              <w:rPr>
                <w:rFonts w:ascii="Arial" w:hAnsi="Arial" w:cs="Arial"/>
                <w:b/>
              </w:rPr>
              <w:t xml:space="preserve">2. Želdavietės paruošimas miško sodmenų sodinimui cheminiu būdu pašalinant nepageidaujamą augmeniją: </w:t>
            </w:r>
          </w:p>
        </w:tc>
      </w:tr>
      <w:tr w:rsidR="00D01413" w:rsidRPr="00EE7951" w14:paraId="46B7E5FA"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601271A4" w14:textId="77777777" w:rsidR="00D01413" w:rsidRPr="0099312F" w:rsidRDefault="00D01413" w:rsidP="00CA6341">
            <w:pPr>
              <w:jc w:val="center"/>
              <w:rPr>
                <w:rFonts w:ascii="Arial" w:hAnsi="Arial" w:cs="Arial"/>
                <w:bCs/>
              </w:rPr>
            </w:pPr>
            <w:r w:rsidRPr="0099312F">
              <w:rPr>
                <w:rFonts w:ascii="Arial" w:hAnsi="Arial" w:cs="Arial"/>
                <w:bCs/>
              </w:rPr>
              <w:t>2.1.</w:t>
            </w:r>
          </w:p>
        </w:tc>
        <w:tc>
          <w:tcPr>
            <w:tcW w:w="8844" w:type="dxa"/>
            <w:tcBorders>
              <w:top w:val="single" w:sz="4" w:space="0" w:color="auto"/>
              <w:left w:val="single" w:sz="4" w:space="0" w:color="auto"/>
              <w:bottom w:val="single" w:sz="4" w:space="0" w:color="auto"/>
              <w:right w:val="single" w:sz="4" w:space="0" w:color="auto"/>
            </w:tcBorders>
            <w:hideMark/>
          </w:tcPr>
          <w:p w14:paraId="3E9E9D42" w14:textId="77777777" w:rsidR="00D01413" w:rsidRPr="0099312F" w:rsidRDefault="00D01413">
            <w:pPr>
              <w:rPr>
                <w:rFonts w:ascii="Arial" w:hAnsi="Arial" w:cs="Arial"/>
                <w:b/>
              </w:rPr>
            </w:pPr>
            <w:r w:rsidRPr="0099312F">
              <w:rPr>
                <w:rFonts w:ascii="Arial" w:hAnsi="Arial" w:cs="Arial"/>
              </w:rPr>
              <w:t>Želdavietės paruošimas miško sodmenų sodinimui cheminiu būdu pašalinant nepageidaujamą augmeniją</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6603D068" w14:textId="77777777" w:rsidR="00D01413" w:rsidRPr="0099312F" w:rsidRDefault="00D01413" w:rsidP="00CA6341">
            <w:pPr>
              <w:jc w:val="center"/>
              <w:rPr>
                <w:rFonts w:ascii="Arial" w:hAnsi="Arial" w:cs="Arial"/>
                <w:bCs/>
              </w:rPr>
            </w:pPr>
            <w:r w:rsidRPr="0099312F">
              <w:rPr>
                <w:rFonts w:ascii="Arial" w:hAnsi="Arial" w:cs="Arial"/>
                <w:bCs/>
              </w:rPr>
              <w:t>ha</w:t>
            </w:r>
          </w:p>
        </w:tc>
        <w:tc>
          <w:tcPr>
            <w:tcW w:w="2491" w:type="dxa"/>
            <w:tcBorders>
              <w:top w:val="single" w:sz="4" w:space="0" w:color="auto"/>
              <w:left w:val="single" w:sz="4" w:space="0" w:color="auto"/>
              <w:bottom w:val="single" w:sz="4" w:space="0" w:color="auto"/>
              <w:right w:val="single" w:sz="4" w:space="0" w:color="auto"/>
            </w:tcBorders>
            <w:vAlign w:val="center"/>
          </w:tcPr>
          <w:p w14:paraId="3B5F010B" w14:textId="5FA0740A" w:rsidR="00D01413" w:rsidRPr="0099312F" w:rsidRDefault="002D60EC" w:rsidP="00BD2AA6">
            <w:pPr>
              <w:jc w:val="center"/>
              <w:rPr>
                <w:rFonts w:ascii="Arial" w:hAnsi="Arial" w:cs="Arial"/>
                <w:b/>
              </w:rPr>
            </w:pPr>
            <w:r>
              <w:rPr>
                <w:rFonts w:ascii="Arial" w:hAnsi="Arial" w:cs="Arial"/>
                <w:b/>
              </w:rPr>
              <w:t xml:space="preserve"> 116</w:t>
            </w:r>
          </w:p>
        </w:tc>
      </w:tr>
      <w:tr w:rsidR="004E3C6D" w:rsidRPr="00EE7951" w14:paraId="19736590"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17FE7FA4" w14:textId="77777777" w:rsidR="004E3C6D" w:rsidRPr="0099312F" w:rsidRDefault="004E3C6D" w:rsidP="004E3C6D">
            <w:pPr>
              <w:ind w:firstLine="142"/>
              <w:jc w:val="both"/>
              <w:rPr>
                <w:rFonts w:ascii="Arial" w:hAnsi="Arial" w:cs="Arial"/>
                <w:b/>
              </w:rPr>
            </w:pPr>
            <w:bookmarkStart w:id="14" w:name="_Hlk116390225"/>
            <w:r w:rsidRPr="0099312F">
              <w:rPr>
                <w:rFonts w:ascii="Arial" w:hAnsi="Arial" w:cs="Arial"/>
                <w:b/>
              </w:rPr>
              <w:t xml:space="preserve">3. Miško sodmenų sodinimas, želdinių ir </w:t>
            </w:r>
            <w:proofErr w:type="spellStart"/>
            <w:r w:rsidRPr="0099312F">
              <w:rPr>
                <w:rFonts w:ascii="Arial" w:hAnsi="Arial" w:cs="Arial"/>
                <w:b/>
              </w:rPr>
              <w:t>žėlinių</w:t>
            </w:r>
            <w:proofErr w:type="spellEnd"/>
            <w:r w:rsidRPr="0099312F">
              <w:rPr>
                <w:rFonts w:ascii="Arial" w:hAnsi="Arial" w:cs="Arial"/>
                <w:b/>
              </w:rPr>
              <w:t xml:space="preserve"> medelių ir jų liemenų apsauga nuo kanopinių žvėrių bei vabzdžių daromos žalos:</w:t>
            </w:r>
            <w:r w:rsidRPr="0099312F">
              <w:rPr>
                <w:rFonts w:ascii="Arial" w:hAnsi="Arial" w:cs="Arial"/>
                <w:b/>
                <w:u w:val="single"/>
              </w:rPr>
              <w:t xml:space="preserve">  </w:t>
            </w:r>
          </w:p>
        </w:tc>
      </w:tr>
      <w:bookmarkEnd w:id="14"/>
      <w:tr w:rsidR="00D01413" w:rsidRPr="00EE7951" w14:paraId="48EA2778"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B0BF484" w14:textId="77777777" w:rsidR="00D01413" w:rsidRPr="0099312F" w:rsidRDefault="00D01413" w:rsidP="00CA6341">
            <w:pPr>
              <w:jc w:val="center"/>
              <w:rPr>
                <w:rFonts w:ascii="Arial" w:hAnsi="Arial" w:cs="Arial"/>
                <w:bCs/>
              </w:rPr>
            </w:pPr>
            <w:r w:rsidRPr="0099312F">
              <w:rPr>
                <w:rFonts w:ascii="Arial" w:hAnsi="Arial" w:cs="Arial"/>
                <w:bCs/>
              </w:rPr>
              <w:t>3.</w:t>
            </w:r>
            <w:r w:rsidR="00B07E51" w:rsidRPr="0099312F">
              <w:rPr>
                <w:rFonts w:ascii="Arial" w:hAnsi="Arial" w:cs="Arial"/>
                <w:bCs/>
              </w:rPr>
              <w:t>1</w:t>
            </w:r>
            <w:r w:rsidRPr="0099312F">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vAlign w:val="center"/>
            <w:hideMark/>
          </w:tcPr>
          <w:p w14:paraId="14B0566E" w14:textId="77777777" w:rsidR="00D01413" w:rsidRPr="0099312F" w:rsidRDefault="00BE0F9E">
            <w:pPr>
              <w:rPr>
                <w:rFonts w:ascii="Arial" w:hAnsi="Arial" w:cs="Arial"/>
              </w:rPr>
            </w:pPr>
            <w:r w:rsidRPr="0099312F">
              <w:rPr>
                <w:rFonts w:ascii="Arial" w:hAnsi="Arial" w:cs="Arial"/>
              </w:rPr>
              <w:t>Miško atkūrimas, įveisimas ir atsodinimas (medžių ir krūmų sodinimas)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4BF071C8" w14:textId="77777777" w:rsidR="00D01413" w:rsidRPr="0099312F" w:rsidRDefault="006B75B8"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w:t>
            </w:r>
            <w:r w:rsidR="002F5907" w:rsidRPr="0099312F">
              <w:rPr>
                <w:rFonts w:ascii="Arial" w:eastAsia="SimSun" w:hAnsi="Arial" w:cs="Arial"/>
                <w:kern w:val="3"/>
                <w:lang w:eastAsia="zh-CN" w:bidi="hi-IN"/>
              </w:rPr>
              <w:t xml:space="preserve">. </w:t>
            </w:r>
            <w:r w:rsidRPr="0099312F">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6249EBDB" w14:textId="7FFB893A" w:rsidR="00D01413" w:rsidRPr="0099312F" w:rsidRDefault="002D60EC" w:rsidP="00BD2AA6">
            <w:pPr>
              <w:jc w:val="center"/>
              <w:rPr>
                <w:rFonts w:ascii="Arial" w:hAnsi="Arial" w:cs="Arial"/>
                <w:b/>
              </w:rPr>
            </w:pPr>
            <w:r>
              <w:rPr>
                <w:rFonts w:ascii="Arial" w:hAnsi="Arial" w:cs="Arial"/>
                <w:b/>
              </w:rPr>
              <w:t xml:space="preserve"> 186</w:t>
            </w:r>
          </w:p>
        </w:tc>
      </w:tr>
      <w:tr w:rsidR="002F5907" w:rsidRPr="00EE7951" w14:paraId="6FFBE535"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59F90A8C" w14:textId="77777777" w:rsidR="002F5907" w:rsidRPr="0099312F" w:rsidRDefault="002F5907" w:rsidP="00CA6341">
            <w:pPr>
              <w:jc w:val="center"/>
              <w:rPr>
                <w:rFonts w:ascii="Arial" w:hAnsi="Arial" w:cs="Arial"/>
                <w:bCs/>
              </w:rPr>
            </w:pPr>
            <w:r w:rsidRPr="0099312F">
              <w:rPr>
                <w:rFonts w:ascii="Arial" w:hAnsi="Arial" w:cs="Arial"/>
                <w:bCs/>
              </w:rPr>
              <w:t>3.2.</w:t>
            </w:r>
          </w:p>
        </w:tc>
        <w:tc>
          <w:tcPr>
            <w:tcW w:w="8844" w:type="dxa"/>
            <w:tcBorders>
              <w:top w:val="single" w:sz="4" w:space="0" w:color="auto"/>
              <w:left w:val="single" w:sz="4" w:space="0" w:color="auto"/>
              <w:bottom w:val="single" w:sz="4" w:space="0" w:color="auto"/>
              <w:right w:val="single" w:sz="4" w:space="0" w:color="auto"/>
            </w:tcBorders>
            <w:vAlign w:val="center"/>
          </w:tcPr>
          <w:p w14:paraId="4216828A" w14:textId="77777777" w:rsidR="002F5907" w:rsidRPr="0099312F" w:rsidRDefault="002F5907">
            <w:pPr>
              <w:rPr>
                <w:rFonts w:ascii="Arial" w:hAnsi="Arial" w:cs="Arial"/>
              </w:rPr>
            </w:pPr>
            <w:r w:rsidRPr="0099312F">
              <w:rPr>
                <w:rFonts w:ascii="Arial" w:hAnsi="Arial" w:cs="Arial"/>
              </w:rPr>
              <w:t xml:space="preserve">Želdinių, </w:t>
            </w:r>
            <w:proofErr w:type="spellStart"/>
            <w:r w:rsidRPr="0099312F">
              <w:rPr>
                <w:rFonts w:ascii="Arial" w:hAnsi="Arial" w:cs="Arial"/>
              </w:rPr>
              <w:t>žėlinių</w:t>
            </w:r>
            <w:proofErr w:type="spellEnd"/>
            <w:r w:rsidRPr="0099312F">
              <w:rPr>
                <w:rFonts w:ascii="Arial" w:hAnsi="Arial" w:cs="Arial"/>
              </w:rPr>
              <w:t xml:space="preserve"> apsauga nuo kanopinių žvėrių bei vabzdžių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tcPr>
          <w:p w14:paraId="749AAE43" w14:textId="77777777" w:rsidR="002F5907" w:rsidRPr="0099312F" w:rsidRDefault="002F5907"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 vnt.</w:t>
            </w:r>
          </w:p>
        </w:tc>
        <w:tc>
          <w:tcPr>
            <w:tcW w:w="2491" w:type="dxa"/>
            <w:tcBorders>
              <w:top w:val="single" w:sz="4" w:space="0" w:color="auto"/>
              <w:left w:val="single" w:sz="4" w:space="0" w:color="auto"/>
              <w:bottom w:val="single" w:sz="4" w:space="0" w:color="auto"/>
              <w:right w:val="single" w:sz="4" w:space="0" w:color="auto"/>
            </w:tcBorders>
            <w:vAlign w:val="center"/>
          </w:tcPr>
          <w:p w14:paraId="6D1C4124" w14:textId="10966A10" w:rsidR="002F5907" w:rsidRPr="0099312F" w:rsidRDefault="002D60EC" w:rsidP="00BD2AA6">
            <w:pPr>
              <w:jc w:val="center"/>
              <w:rPr>
                <w:rFonts w:ascii="Arial" w:hAnsi="Arial" w:cs="Arial"/>
                <w:b/>
              </w:rPr>
            </w:pPr>
            <w:r>
              <w:rPr>
                <w:rFonts w:ascii="Arial" w:hAnsi="Arial" w:cs="Arial"/>
                <w:b/>
              </w:rPr>
              <w:t xml:space="preserve"> </w:t>
            </w:r>
            <w:r w:rsidR="006D3553">
              <w:rPr>
                <w:rFonts w:ascii="Arial" w:hAnsi="Arial" w:cs="Arial"/>
                <w:b/>
              </w:rPr>
              <w:t>28</w:t>
            </w:r>
          </w:p>
        </w:tc>
      </w:tr>
      <w:tr w:rsidR="00D01413" w:rsidRPr="00EE7951" w14:paraId="3F36B189"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2D950815" w14:textId="77777777" w:rsidR="00D01413" w:rsidRPr="0099312F" w:rsidRDefault="00D01413" w:rsidP="00CA6341">
            <w:pPr>
              <w:jc w:val="center"/>
              <w:rPr>
                <w:rFonts w:ascii="Arial" w:hAnsi="Arial" w:cs="Arial"/>
                <w:bCs/>
              </w:rPr>
            </w:pPr>
            <w:r w:rsidRPr="0099312F">
              <w:rPr>
                <w:rFonts w:ascii="Arial" w:hAnsi="Arial" w:cs="Arial"/>
                <w:bCs/>
              </w:rPr>
              <w:t>3.</w:t>
            </w:r>
            <w:r w:rsidR="002F5907" w:rsidRPr="0099312F">
              <w:rPr>
                <w:rFonts w:ascii="Arial" w:hAnsi="Arial" w:cs="Arial"/>
                <w:bCs/>
              </w:rPr>
              <w:t>3</w:t>
            </w:r>
            <w:r w:rsidRPr="0099312F">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4963E1C6" w14:textId="77777777" w:rsidR="00D01413" w:rsidRPr="0099312F" w:rsidRDefault="006827BF">
            <w:pPr>
              <w:rPr>
                <w:rFonts w:ascii="Arial" w:hAnsi="Arial" w:cs="Arial"/>
              </w:rPr>
            </w:pPr>
            <w:r w:rsidRPr="0099312F">
              <w:rPr>
                <w:rFonts w:ascii="Arial" w:hAnsi="Arial" w:cs="Arial"/>
              </w:rPr>
              <w:t xml:space="preserve">Želdinių, </w:t>
            </w:r>
            <w:proofErr w:type="spellStart"/>
            <w:r w:rsidRPr="0099312F">
              <w:rPr>
                <w:rFonts w:ascii="Arial" w:hAnsi="Arial" w:cs="Arial"/>
              </w:rPr>
              <w:t>žėlinių</w:t>
            </w:r>
            <w:proofErr w:type="spellEnd"/>
            <w:r w:rsidRPr="0099312F">
              <w:rPr>
                <w:rFonts w:ascii="Arial" w:hAnsi="Arial" w:cs="Arial"/>
              </w:rPr>
              <w:t xml:space="preserve"> ir jaunuolynų medžių ir/ar jų kamienų apsauga nuo kanopinių žvėrių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17D94219" w14:textId="77777777" w:rsidR="00D01413" w:rsidRPr="0099312F" w:rsidRDefault="00D01413"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w:t>
            </w:r>
            <w:r w:rsidR="002F5907" w:rsidRPr="0099312F">
              <w:rPr>
                <w:rFonts w:ascii="Arial" w:eastAsia="SimSun" w:hAnsi="Arial" w:cs="Arial"/>
                <w:kern w:val="3"/>
                <w:lang w:eastAsia="zh-CN" w:bidi="hi-IN"/>
              </w:rPr>
              <w:t xml:space="preserve"> </w:t>
            </w:r>
            <w:r w:rsidRPr="0099312F">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04C97268" w14:textId="1D4DF56C" w:rsidR="00D01413" w:rsidRPr="0099312F" w:rsidRDefault="006D3553" w:rsidP="00BD2AA6">
            <w:pPr>
              <w:jc w:val="center"/>
              <w:rPr>
                <w:rFonts w:ascii="Arial" w:hAnsi="Arial" w:cs="Arial"/>
                <w:b/>
              </w:rPr>
            </w:pPr>
            <w:r>
              <w:rPr>
                <w:rFonts w:ascii="Arial" w:hAnsi="Arial" w:cs="Arial"/>
                <w:b/>
              </w:rPr>
              <w:t xml:space="preserve"> 407</w:t>
            </w:r>
          </w:p>
        </w:tc>
      </w:tr>
      <w:tr w:rsidR="00C338D2" w:rsidRPr="00EE7951" w14:paraId="7A098235"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30459FA0" w14:textId="77777777" w:rsidR="00C338D2" w:rsidRPr="0099312F" w:rsidRDefault="008313DB" w:rsidP="00C338D2">
            <w:pPr>
              <w:rPr>
                <w:rFonts w:ascii="Arial" w:hAnsi="Arial" w:cs="Arial"/>
                <w:b/>
              </w:rPr>
            </w:pPr>
            <w:r w:rsidRPr="0099312F">
              <w:rPr>
                <w:rFonts w:ascii="Arial" w:hAnsi="Arial" w:cs="Arial"/>
                <w:b/>
              </w:rPr>
              <w:t xml:space="preserve">  </w:t>
            </w:r>
            <w:r w:rsidR="00C338D2" w:rsidRPr="0099312F">
              <w:rPr>
                <w:rFonts w:ascii="Arial" w:hAnsi="Arial" w:cs="Arial"/>
                <w:b/>
              </w:rPr>
              <w:t xml:space="preserve">4. Želdinių, </w:t>
            </w:r>
            <w:proofErr w:type="spellStart"/>
            <w:r w:rsidR="00C338D2" w:rsidRPr="0099312F">
              <w:rPr>
                <w:rFonts w:ascii="Arial" w:hAnsi="Arial" w:cs="Arial"/>
                <w:b/>
              </w:rPr>
              <w:t>žėlinių</w:t>
            </w:r>
            <w:proofErr w:type="spellEnd"/>
            <w:r w:rsidR="00C338D2" w:rsidRPr="0099312F">
              <w:rPr>
                <w:rFonts w:ascii="Arial" w:hAnsi="Arial" w:cs="Arial"/>
                <w:b/>
              </w:rPr>
              <w:t xml:space="preserve"> apsauga nuo kanopinių žvėrių daromos žalos, tveriant vielos tinklo tvorą:</w:t>
            </w:r>
          </w:p>
        </w:tc>
      </w:tr>
      <w:tr w:rsidR="00AF5EE1" w:rsidRPr="00EE7951" w14:paraId="62A206CA" w14:textId="77777777" w:rsidTr="00BC0054">
        <w:tc>
          <w:tcPr>
            <w:tcW w:w="1818" w:type="dxa"/>
            <w:tcBorders>
              <w:top w:val="single" w:sz="4" w:space="0" w:color="auto"/>
              <w:left w:val="single" w:sz="4" w:space="0" w:color="auto"/>
              <w:bottom w:val="single" w:sz="4" w:space="0" w:color="auto"/>
              <w:right w:val="single" w:sz="4" w:space="0" w:color="auto"/>
            </w:tcBorders>
          </w:tcPr>
          <w:p w14:paraId="59D51739" w14:textId="77777777" w:rsidR="00AF5EE1" w:rsidRPr="0099312F" w:rsidRDefault="00ED1CB6" w:rsidP="00AF5EE1">
            <w:pPr>
              <w:jc w:val="center"/>
              <w:rPr>
                <w:rFonts w:ascii="Arial" w:hAnsi="Arial" w:cs="Arial"/>
                <w:bCs/>
              </w:rPr>
            </w:pPr>
            <w:r w:rsidRPr="0099312F">
              <w:rPr>
                <w:rFonts w:ascii="Arial" w:hAnsi="Arial" w:cs="Arial"/>
                <w:bCs/>
              </w:rPr>
              <w:t>4.1.</w:t>
            </w:r>
          </w:p>
        </w:tc>
        <w:tc>
          <w:tcPr>
            <w:tcW w:w="8844" w:type="dxa"/>
            <w:tcBorders>
              <w:top w:val="single" w:sz="4" w:space="0" w:color="auto"/>
              <w:left w:val="single" w:sz="4" w:space="0" w:color="auto"/>
              <w:bottom w:val="single" w:sz="4" w:space="0" w:color="auto"/>
              <w:right w:val="single" w:sz="4" w:space="0" w:color="auto"/>
            </w:tcBorders>
          </w:tcPr>
          <w:p w14:paraId="5EE8DC2B" w14:textId="77777777" w:rsidR="00AF5EE1" w:rsidRPr="0099312F" w:rsidRDefault="005846EE">
            <w:pPr>
              <w:rPr>
                <w:rFonts w:ascii="Arial" w:hAnsi="Arial" w:cs="Arial"/>
                <w:bCs/>
              </w:rPr>
            </w:pPr>
            <w:r w:rsidRPr="0099312F">
              <w:rPr>
                <w:rFonts w:ascii="Arial" w:hAnsi="Arial" w:cs="Arial"/>
                <w:bCs/>
              </w:rPr>
              <w:t xml:space="preserve">Želdinių, </w:t>
            </w:r>
            <w:proofErr w:type="spellStart"/>
            <w:r w:rsidRPr="0099312F">
              <w:rPr>
                <w:rFonts w:ascii="Arial" w:hAnsi="Arial" w:cs="Arial"/>
                <w:bCs/>
              </w:rPr>
              <w:t>žėlinių</w:t>
            </w:r>
            <w:proofErr w:type="spellEnd"/>
            <w:r w:rsidRPr="0099312F">
              <w:rPr>
                <w:rFonts w:ascii="Arial" w:hAnsi="Arial" w:cs="Arial"/>
                <w:bCs/>
              </w:rPr>
              <w:t xml:space="preserve"> apsauga nuo kanopinių žvėrių daromos žalos, tveriant vielos tinklo tvorą</w:t>
            </w:r>
          </w:p>
        </w:tc>
        <w:tc>
          <w:tcPr>
            <w:tcW w:w="1572" w:type="dxa"/>
            <w:tcBorders>
              <w:top w:val="single" w:sz="4" w:space="0" w:color="auto"/>
              <w:left w:val="single" w:sz="4" w:space="0" w:color="auto"/>
              <w:bottom w:val="single" w:sz="4" w:space="0" w:color="auto"/>
              <w:right w:val="single" w:sz="4" w:space="0" w:color="auto"/>
            </w:tcBorders>
          </w:tcPr>
          <w:p w14:paraId="26533E21" w14:textId="77777777" w:rsidR="00AF5EE1" w:rsidRPr="0099312F" w:rsidRDefault="005846EE" w:rsidP="008F0E15">
            <w:pPr>
              <w:jc w:val="center"/>
              <w:rPr>
                <w:rFonts w:ascii="Arial" w:hAnsi="Arial" w:cs="Arial"/>
                <w:bCs/>
              </w:rPr>
            </w:pPr>
            <w:r w:rsidRPr="0099312F">
              <w:rPr>
                <w:rFonts w:ascii="Arial" w:hAnsi="Arial" w:cs="Arial"/>
                <w:bCs/>
              </w:rPr>
              <w:t>m</w:t>
            </w:r>
          </w:p>
        </w:tc>
        <w:tc>
          <w:tcPr>
            <w:tcW w:w="2498" w:type="dxa"/>
            <w:gridSpan w:val="2"/>
            <w:tcBorders>
              <w:top w:val="single" w:sz="4" w:space="0" w:color="auto"/>
              <w:left w:val="single" w:sz="4" w:space="0" w:color="auto"/>
              <w:bottom w:val="single" w:sz="4" w:space="0" w:color="auto"/>
              <w:right w:val="single" w:sz="4" w:space="0" w:color="auto"/>
            </w:tcBorders>
            <w:vAlign w:val="center"/>
          </w:tcPr>
          <w:p w14:paraId="62835007" w14:textId="7F2196F7" w:rsidR="00AF5EE1" w:rsidRPr="0099312F" w:rsidRDefault="006D3553" w:rsidP="00BD2AA6">
            <w:pPr>
              <w:jc w:val="center"/>
              <w:rPr>
                <w:rFonts w:ascii="Arial" w:hAnsi="Arial" w:cs="Arial"/>
                <w:b/>
              </w:rPr>
            </w:pPr>
            <w:r>
              <w:rPr>
                <w:rFonts w:ascii="Arial" w:hAnsi="Arial" w:cs="Arial"/>
                <w:b/>
              </w:rPr>
              <w:t xml:space="preserve"> 1.93</w:t>
            </w:r>
          </w:p>
        </w:tc>
      </w:tr>
      <w:tr w:rsidR="006F4A4E" w:rsidRPr="00EE7951" w14:paraId="6D3FEFDF"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7CEB62F3" w14:textId="77777777" w:rsidR="006F4A4E" w:rsidRPr="008F0E15" w:rsidRDefault="006F4A4E" w:rsidP="006F4A4E">
            <w:pPr>
              <w:tabs>
                <w:tab w:val="left" w:pos="204"/>
              </w:tabs>
              <w:rPr>
                <w:rFonts w:ascii="Arial" w:hAnsi="Arial" w:cs="Arial"/>
                <w:b/>
              </w:rPr>
            </w:pPr>
            <w:bookmarkStart w:id="15" w:name="_Hlk188971738"/>
            <w:r w:rsidRPr="00EE7951">
              <w:rPr>
                <w:rFonts w:ascii="Arial" w:hAnsi="Arial" w:cs="Arial"/>
                <w:b/>
              </w:rPr>
              <w:t xml:space="preserve">  5. Sodmenų transportavimo paslaugos:</w:t>
            </w:r>
          </w:p>
        </w:tc>
      </w:tr>
      <w:tr w:rsidR="0069736A" w:rsidRPr="00EE7951" w14:paraId="08F6DFD0"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48E237EB" w14:textId="77777777" w:rsidR="0069736A" w:rsidRPr="005846EE" w:rsidRDefault="0069736A" w:rsidP="0069736A">
            <w:pPr>
              <w:jc w:val="center"/>
              <w:rPr>
                <w:rFonts w:ascii="Arial" w:hAnsi="Arial" w:cs="Arial"/>
                <w:bCs/>
              </w:rPr>
            </w:pPr>
            <w:r w:rsidRPr="00EE7951">
              <w:rPr>
                <w:rFonts w:ascii="Arial" w:hAnsi="Arial" w:cs="Arial"/>
                <w:bCs/>
              </w:rPr>
              <w:t>5.</w:t>
            </w:r>
            <w:r>
              <w:rPr>
                <w:rFonts w:ascii="Arial" w:hAnsi="Arial" w:cs="Arial"/>
                <w:bCs/>
              </w:rPr>
              <w:t>1.</w:t>
            </w:r>
          </w:p>
        </w:tc>
        <w:tc>
          <w:tcPr>
            <w:tcW w:w="8844" w:type="dxa"/>
            <w:tcBorders>
              <w:top w:val="single" w:sz="4" w:space="0" w:color="auto"/>
              <w:left w:val="single" w:sz="4" w:space="0" w:color="auto"/>
              <w:bottom w:val="single" w:sz="4" w:space="0" w:color="auto"/>
              <w:right w:val="single" w:sz="4" w:space="0" w:color="auto"/>
            </w:tcBorders>
          </w:tcPr>
          <w:p w14:paraId="29882098" w14:textId="4967C509" w:rsidR="0069736A" w:rsidRPr="005846EE" w:rsidRDefault="00BA19D9" w:rsidP="0069736A">
            <w:pPr>
              <w:rPr>
                <w:rFonts w:ascii="Arial" w:hAnsi="Arial" w:cs="Arial"/>
                <w:bCs/>
              </w:rPr>
            </w:pPr>
            <w:r w:rsidRPr="00BA19D9">
              <w:rPr>
                <w:rFonts w:ascii="Arial" w:hAnsi="Arial" w:cs="Arial"/>
                <w:bCs/>
              </w:rPr>
              <w:t>S</w:t>
            </w:r>
            <w:r w:rsidR="007E5AEA" w:rsidRPr="007E5AEA">
              <w:rPr>
                <w:rFonts w:ascii="Arial" w:hAnsi="Arial" w:cs="Arial"/>
                <w:bCs/>
              </w:rPr>
              <w:t xml:space="preserve">odmenų ir/ar jų transportavimo taros pervežimas iš </w:t>
            </w:r>
            <w:r w:rsidR="008743C0">
              <w:rPr>
                <w:rFonts w:ascii="Arial" w:hAnsi="Arial" w:cs="Arial"/>
              </w:rPr>
              <w:t>Pirkėjo</w:t>
            </w:r>
            <w:r w:rsidR="007E5AEA" w:rsidRPr="007E5AEA">
              <w:rPr>
                <w:rFonts w:ascii="Arial" w:hAnsi="Arial" w:cs="Arial"/>
                <w:bCs/>
              </w:rPr>
              <w:t xml:space="preserve"> nurodytos vietos į </w:t>
            </w:r>
            <w:r w:rsidR="008743C0">
              <w:rPr>
                <w:rFonts w:ascii="Arial" w:hAnsi="Arial" w:cs="Arial"/>
              </w:rPr>
              <w:t>Pirkėjo</w:t>
            </w:r>
            <w:r w:rsidR="007E5AEA" w:rsidRPr="007E5AEA">
              <w:rPr>
                <w:rFonts w:ascii="Arial" w:hAnsi="Arial" w:cs="Arial"/>
                <w:bCs/>
              </w:rPr>
              <w:t xml:space="preserve"> nurodyt</w:t>
            </w:r>
            <w:r w:rsidR="008743C0">
              <w:rPr>
                <w:rFonts w:ascii="Arial" w:hAnsi="Arial" w:cs="Arial"/>
                <w:bCs/>
              </w:rPr>
              <w:t>as</w:t>
            </w:r>
            <w:r w:rsidR="007E5AEA" w:rsidRPr="007E5AEA">
              <w:rPr>
                <w:rFonts w:ascii="Arial" w:hAnsi="Arial" w:cs="Arial"/>
                <w:bCs/>
              </w:rPr>
              <w:t xml:space="preserve"> vietas ir jų pakrovimas / iškrovimas </w:t>
            </w:r>
          </w:p>
        </w:tc>
        <w:tc>
          <w:tcPr>
            <w:tcW w:w="1572" w:type="dxa"/>
            <w:tcBorders>
              <w:top w:val="single" w:sz="4" w:space="0" w:color="auto"/>
              <w:left w:val="single" w:sz="4" w:space="0" w:color="auto"/>
              <w:bottom w:val="single" w:sz="4" w:space="0" w:color="auto"/>
              <w:right w:val="single" w:sz="4" w:space="0" w:color="auto"/>
            </w:tcBorders>
          </w:tcPr>
          <w:p w14:paraId="6657221C" w14:textId="77777777" w:rsidR="0069736A" w:rsidRPr="008F0E15" w:rsidRDefault="00BA19D9" w:rsidP="0069736A">
            <w:pPr>
              <w:jc w:val="center"/>
              <w:rPr>
                <w:rFonts w:ascii="Arial" w:hAnsi="Arial" w:cs="Arial"/>
                <w:bCs/>
              </w:rPr>
            </w:pPr>
            <w:r>
              <w:rPr>
                <w:rFonts w:ascii="Arial" w:hAnsi="Arial" w:cs="Arial"/>
                <w:bCs/>
              </w:rPr>
              <w:t>km</w:t>
            </w:r>
          </w:p>
        </w:tc>
        <w:tc>
          <w:tcPr>
            <w:tcW w:w="2498" w:type="dxa"/>
            <w:gridSpan w:val="2"/>
            <w:tcBorders>
              <w:top w:val="single" w:sz="4" w:space="0" w:color="auto"/>
              <w:left w:val="single" w:sz="4" w:space="0" w:color="auto"/>
              <w:bottom w:val="single" w:sz="4" w:space="0" w:color="auto"/>
              <w:right w:val="single" w:sz="4" w:space="0" w:color="auto"/>
            </w:tcBorders>
            <w:vAlign w:val="center"/>
          </w:tcPr>
          <w:p w14:paraId="37C48389" w14:textId="4502F3CC" w:rsidR="0069736A" w:rsidRPr="008F0E15" w:rsidRDefault="006D3553" w:rsidP="00BD2AA6">
            <w:pPr>
              <w:jc w:val="center"/>
              <w:rPr>
                <w:rFonts w:ascii="Arial" w:hAnsi="Arial" w:cs="Arial"/>
                <w:b/>
              </w:rPr>
            </w:pPr>
            <w:r>
              <w:rPr>
                <w:rFonts w:ascii="Arial" w:hAnsi="Arial" w:cs="Arial"/>
                <w:b/>
              </w:rPr>
              <w:t xml:space="preserve"> 1.57</w:t>
            </w:r>
          </w:p>
        </w:tc>
      </w:tr>
      <w:bookmarkEnd w:id="15"/>
    </w:tbl>
    <w:p w14:paraId="536438D8" w14:textId="11E94EF3" w:rsidR="000C2B21" w:rsidDel="004D51B3" w:rsidRDefault="000C2B21" w:rsidP="00D01413">
      <w:pPr>
        <w:rPr>
          <w:del w:id="16" w:author="Dainius Taukis | VMU" w:date="2026-01-27T12:04:00Z" w16du:dateUtc="2026-01-27T10:04:00Z"/>
          <w:rFonts w:ascii="Arial" w:hAnsi="Arial" w:cs="Arial"/>
        </w:rPr>
      </w:pPr>
    </w:p>
    <w:p w14:paraId="35151EC8" w14:textId="0E0D1193" w:rsidR="000D2427" w:rsidDel="004D51B3" w:rsidRDefault="000D2427" w:rsidP="00D01413">
      <w:pPr>
        <w:rPr>
          <w:del w:id="17" w:author="Dainius Taukis | VMU" w:date="2026-01-27T12:04:00Z" w16du:dateUtc="2026-01-27T10:04:00Z"/>
          <w:rFonts w:ascii="Arial" w:hAnsi="Arial" w:cs="Arial"/>
        </w:rPr>
      </w:pPr>
      <w:del w:id="18" w:author="Dainius Taukis | VMU" w:date="2026-01-27T12:04:00Z" w16du:dateUtc="2026-01-27T10:04:00Z">
        <w:r w:rsidDel="004D51B3">
          <w:rPr>
            <w:rFonts w:ascii="Arial" w:hAnsi="Arial" w:cs="Arial"/>
          </w:rPr>
          <w:delText>T</w:delText>
        </w:r>
        <w:r w:rsidR="0065786D" w:rsidDel="004D51B3">
          <w:rPr>
            <w:rFonts w:ascii="Arial" w:hAnsi="Arial" w:cs="Arial"/>
          </w:rPr>
          <w:delText xml:space="preserve">echninės specifikacijos </w:delText>
        </w:r>
        <w:r w:rsidDel="004D51B3">
          <w:rPr>
            <w:rFonts w:ascii="Arial" w:hAnsi="Arial" w:cs="Arial"/>
          </w:rPr>
          <w:delText>1 priedas</w:delText>
        </w:r>
        <w:r w:rsidR="00531A67" w:rsidDel="004D51B3">
          <w:rPr>
            <w:rFonts w:ascii="Arial" w:hAnsi="Arial" w:cs="Arial"/>
          </w:rPr>
          <w:delText xml:space="preserve"> – </w:delText>
        </w:r>
        <w:r w:rsidR="00531A67" w:rsidRPr="00531A67" w:rsidDel="004D51B3">
          <w:rPr>
            <w:rFonts w:ascii="Arial" w:hAnsi="Arial" w:cs="Arial"/>
          </w:rPr>
          <w:delText>TS_1_priedas_2026 MP-pirkimo_kiekiai_vertės_</w:delText>
        </w:r>
        <w:r w:rsidR="003C07B3" w:rsidDel="004D51B3">
          <w:rPr>
            <w:rFonts w:ascii="Arial" w:hAnsi="Arial" w:cs="Arial"/>
          </w:rPr>
          <w:delText>II</w:delText>
        </w:r>
      </w:del>
    </w:p>
    <w:p w14:paraId="28A2018D" w14:textId="77777777" w:rsidR="00DF26B4" w:rsidRPr="00EE7951" w:rsidRDefault="00DF26B4" w:rsidP="00D01413">
      <w:pPr>
        <w:rPr>
          <w:rFonts w:ascii="Arial" w:hAnsi="Arial" w:cs="Arial"/>
        </w:rPr>
      </w:pPr>
    </w:p>
    <w:sectPr w:rsidR="00DF26B4" w:rsidRPr="00EE7951" w:rsidSect="00E34E2D">
      <w:footerReference w:type="default" r:id="rId8"/>
      <w:pgSz w:w="16838" w:h="11906" w:orient="landscape"/>
      <w:pgMar w:top="510" w:right="536" w:bottom="426"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51D97" w14:textId="77777777" w:rsidR="00815388" w:rsidRDefault="00815388" w:rsidP="008624E3">
      <w:pPr>
        <w:spacing w:after="0" w:line="240" w:lineRule="auto"/>
      </w:pPr>
      <w:r>
        <w:separator/>
      </w:r>
    </w:p>
  </w:endnote>
  <w:endnote w:type="continuationSeparator" w:id="0">
    <w:p w14:paraId="7BAFB067" w14:textId="77777777" w:rsidR="00815388" w:rsidRDefault="00815388" w:rsidP="008624E3">
      <w:pPr>
        <w:spacing w:after="0" w:line="240" w:lineRule="auto"/>
      </w:pPr>
      <w:r>
        <w:continuationSeparator/>
      </w:r>
    </w:p>
  </w:endnote>
  <w:endnote w:type="continuationNotice" w:id="1">
    <w:p w14:paraId="4D4A5A4D" w14:textId="77777777" w:rsidR="00815388" w:rsidRDefault="008153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8570196"/>
      <w:docPartObj>
        <w:docPartGallery w:val="Page Numbers (Bottom of Page)"/>
        <w:docPartUnique/>
      </w:docPartObj>
    </w:sdtPr>
    <w:sdtEndPr/>
    <w:sdtContent>
      <w:p w14:paraId="7B0DF5E8" w14:textId="77777777" w:rsidR="00263BA9" w:rsidRDefault="00263BA9">
        <w:pPr>
          <w:pStyle w:val="Porat"/>
          <w:jc w:val="right"/>
        </w:pPr>
        <w:r>
          <w:fldChar w:fldCharType="begin"/>
        </w:r>
        <w:r>
          <w:instrText>PAGE   \* MERGEFORMAT</w:instrText>
        </w:r>
        <w:r>
          <w:fldChar w:fldCharType="separate"/>
        </w:r>
        <w:r>
          <w:rPr>
            <w:noProof/>
          </w:rPr>
          <w:t>2</w:t>
        </w:r>
        <w:r>
          <w:fldChar w:fldCharType="end"/>
        </w:r>
      </w:p>
    </w:sdtContent>
  </w:sdt>
  <w:p w14:paraId="619FC09D" w14:textId="77777777" w:rsidR="00263BA9" w:rsidRDefault="00263BA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93067" w14:textId="77777777" w:rsidR="00815388" w:rsidRDefault="00815388" w:rsidP="008624E3">
      <w:pPr>
        <w:spacing w:after="0" w:line="240" w:lineRule="auto"/>
      </w:pPr>
      <w:r>
        <w:separator/>
      </w:r>
    </w:p>
  </w:footnote>
  <w:footnote w:type="continuationSeparator" w:id="0">
    <w:p w14:paraId="38F3F4FF" w14:textId="77777777" w:rsidR="00815388" w:rsidRDefault="00815388" w:rsidP="008624E3">
      <w:pPr>
        <w:spacing w:after="0" w:line="240" w:lineRule="auto"/>
      </w:pPr>
      <w:r>
        <w:continuationSeparator/>
      </w:r>
    </w:p>
  </w:footnote>
  <w:footnote w:type="continuationNotice" w:id="1">
    <w:p w14:paraId="6D5359AA" w14:textId="77777777" w:rsidR="00815388" w:rsidRDefault="0081538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3399"/>
    <w:multiLevelType w:val="hybridMultilevel"/>
    <w:tmpl w:val="F93C21AA"/>
    <w:lvl w:ilvl="0" w:tplc="4E78D4F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1F3DE8"/>
    <w:multiLevelType w:val="hybridMultilevel"/>
    <w:tmpl w:val="B65A44C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3" w15:restartNumberingAfterBreak="0">
    <w:nsid w:val="2284613F"/>
    <w:multiLevelType w:val="hybridMultilevel"/>
    <w:tmpl w:val="1E5639A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F2871"/>
    <w:multiLevelType w:val="multilevel"/>
    <w:tmpl w:val="72A8FFD2"/>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312BB9"/>
    <w:multiLevelType w:val="multilevel"/>
    <w:tmpl w:val="24EE174E"/>
    <w:lvl w:ilvl="0">
      <w:start w:val="1"/>
      <w:numFmt w:val="decimal"/>
      <w:lvlText w:val="%1."/>
      <w:lvlJc w:val="left"/>
      <w:pPr>
        <w:ind w:left="420" w:hanging="360"/>
      </w:pPr>
      <w:rPr>
        <w:rFonts w:hint="default"/>
        <w:color w:val="auto"/>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3DF65157"/>
    <w:multiLevelType w:val="hybridMultilevel"/>
    <w:tmpl w:val="29A62922"/>
    <w:lvl w:ilvl="0" w:tplc="4552B304">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171738"/>
    <w:multiLevelType w:val="hybridMultilevel"/>
    <w:tmpl w:val="F89AEB98"/>
    <w:lvl w:ilvl="0" w:tplc="19202D08">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BA22E5D"/>
    <w:multiLevelType w:val="hybridMultilevel"/>
    <w:tmpl w:val="97288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15841081">
    <w:abstractNumId w:val="2"/>
  </w:num>
  <w:num w:numId="2" w16cid:durableId="395783267">
    <w:abstractNumId w:val="5"/>
  </w:num>
  <w:num w:numId="3" w16cid:durableId="537745275">
    <w:abstractNumId w:val="6"/>
  </w:num>
  <w:num w:numId="4" w16cid:durableId="1198852346">
    <w:abstractNumId w:val="1"/>
  </w:num>
  <w:num w:numId="5" w16cid:durableId="980186481">
    <w:abstractNumId w:val="3"/>
  </w:num>
  <w:num w:numId="6" w16cid:durableId="1909071459">
    <w:abstractNumId w:val="0"/>
  </w:num>
  <w:num w:numId="7" w16cid:durableId="910196722">
    <w:abstractNumId w:val="8"/>
  </w:num>
  <w:num w:numId="8" w16cid:durableId="1555656517">
    <w:abstractNumId w:val="7"/>
  </w:num>
  <w:num w:numId="9" w16cid:durableId="5851114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inius Taukis | VMU">
    <w15:presenceInfo w15:providerId="AD" w15:userId="S::Dainius.Taukis@vmu.lt::06fc588e-5a21-4f2f-84cf-a495e40cb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E8"/>
    <w:rsid w:val="00000CE9"/>
    <w:rsid w:val="00004BA9"/>
    <w:rsid w:val="00004D69"/>
    <w:rsid w:val="000050A0"/>
    <w:rsid w:val="00006DE8"/>
    <w:rsid w:val="0000752A"/>
    <w:rsid w:val="0001435A"/>
    <w:rsid w:val="000143E7"/>
    <w:rsid w:val="00014861"/>
    <w:rsid w:val="00014D28"/>
    <w:rsid w:val="0002074C"/>
    <w:rsid w:val="00025E08"/>
    <w:rsid w:val="00026A90"/>
    <w:rsid w:val="000275CC"/>
    <w:rsid w:val="00027954"/>
    <w:rsid w:val="00027F47"/>
    <w:rsid w:val="00030A24"/>
    <w:rsid w:val="00030BC2"/>
    <w:rsid w:val="000315B5"/>
    <w:rsid w:val="000317D5"/>
    <w:rsid w:val="000348D6"/>
    <w:rsid w:val="000366AB"/>
    <w:rsid w:val="00037ED0"/>
    <w:rsid w:val="00040D6C"/>
    <w:rsid w:val="000428EE"/>
    <w:rsid w:val="00042E47"/>
    <w:rsid w:val="0004306E"/>
    <w:rsid w:val="00044A7D"/>
    <w:rsid w:val="00045124"/>
    <w:rsid w:val="000556E4"/>
    <w:rsid w:val="00056DC3"/>
    <w:rsid w:val="00057FB5"/>
    <w:rsid w:val="000603C4"/>
    <w:rsid w:val="00063FA6"/>
    <w:rsid w:val="0007012F"/>
    <w:rsid w:val="0007474D"/>
    <w:rsid w:val="0007687C"/>
    <w:rsid w:val="00077309"/>
    <w:rsid w:val="00081E0D"/>
    <w:rsid w:val="00082CF7"/>
    <w:rsid w:val="0008323F"/>
    <w:rsid w:val="00083F77"/>
    <w:rsid w:val="000858FD"/>
    <w:rsid w:val="00085E8F"/>
    <w:rsid w:val="00090DD5"/>
    <w:rsid w:val="00094A97"/>
    <w:rsid w:val="00094DBC"/>
    <w:rsid w:val="00094E96"/>
    <w:rsid w:val="000A28A1"/>
    <w:rsid w:val="000A2A23"/>
    <w:rsid w:val="000A2EAB"/>
    <w:rsid w:val="000A7C12"/>
    <w:rsid w:val="000B2E01"/>
    <w:rsid w:val="000B355E"/>
    <w:rsid w:val="000B634E"/>
    <w:rsid w:val="000B6D65"/>
    <w:rsid w:val="000C006F"/>
    <w:rsid w:val="000C13F7"/>
    <w:rsid w:val="000C2B21"/>
    <w:rsid w:val="000C5E14"/>
    <w:rsid w:val="000C643C"/>
    <w:rsid w:val="000C661D"/>
    <w:rsid w:val="000C725D"/>
    <w:rsid w:val="000C7B84"/>
    <w:rsid w:val="000C7CFB"/>
    <w:rsid w:val="000D00D2"/>
    <w:rsid w:val="000D1154"/>
    <w:rsid w:val="000D13CE"/>
    <w:rsid w:val="000D2427"/>
    <w:rsid w:val="000D3639"/>
    <w:rsid w:val="000D4179"/>
    <w:rsid w:val="000D57C5"/>
    <w:rsid w:val="000D6AA3"/>
    <w:rsid w:val="000D762A"/>
    <w:rsid w:val="000D7D4D"/>
    <w:rsid w:val="000E2025"/>
    <w:rsid w:val="000E58F9"/>
    <w:rsid w:val="000E6061"/>
    <w:rsid w:val="000F05ED"/>
    <w:rsid w:val="000F25D9"/>
    <w:rsid w:val="000F2E14"/>
    <w:rsid w:val="000F3BF0"/>
    <w:rsid w:val="000F3C1A"/>
    <w:rsid w:val="000F41CA"/>
    <w:rsid w:val="000F46A8"/>
    <w:rsid w:val="000F6A7E"/>
    <w:rsid w:val="000F6F58"/>
    <w:rsid w:val="001015C7"/>
    <w:rsid w:val="00101FE4"/>
    <w:rsid w:val="00103590"/>
    <w:rsid w:val="00105445"/>
    <w:rsid w:val="0010582C"/>
    <w:rsid w:val="00105CC0"/>
    <w:rsid w:val="001069AC"/>
    <w:rsid w:val="001075B1"/>
    <w:rsid w:val="0011295A"/>
    <w:rsid w:val="0011557C"/>
    <w:rsid w:val="0012045B"/>
    <w:rsid w:val="001215E8"/>
    <w:rsid w:val="00121B8C"/>
    <w:rsid w:val="00122846"/>
    <w:rsid w:val="00123202"/>
    <w:rsid w:val="00123B02"/>
    <w:rsid w:val="001252B5"/>
    <w:rsid w:val="001267F5"/>
    <w:rsid w:val="00126B61"/>
    <w:rsid w:val="0013136F"/>
    <w:rsid w:val="00132618"/>
    <w:rsid w:val="00132DCD"/>
    <w:rsid w:val="0013585D"/>
    <w:rsid w:val="00143E40"/>
    <w:rsid w:val="00144BB3"/>
    <w:rsid w:val="001469D4"/>
    <w:rsid w:val="0014749F"/>
    <w:rsid w:val="00150A10"/>
    <w:rsid w:val="00153F52"/>
    <w:rsid w:val="00154CB3"/>
    <w:rsid w:val="00156039"/>
    <w:rsid w:val="001567E9"/>
    <w:rsid w:val="00160BC6"/>
    <w:rsid w:val="0016116C"/>
    <w:rsid w:val="0016121E"/>
    <w:rsid w:val="00164472"/>
    <w:rsid w:val="00164C13"/>
    <w:rsid w:val="00165FAF"/>
    <w:rsid w:val="00167138"/>
    <w:rsid w:val="0017200F"/>
    <w:rsid w:val="0017217F"/>
    <w:rsid w:val="00175796"/>
    <w:rsid w:val="00175BA0"/>
    <w:rsid w:val="00176A20"/>
    <w:rsid w:val="001773A4"/>
    <w:rsid w:val="00177694"/>
    <w:rsid w:val="001777C6"/>
    <w:rsid w:val="00177C1D"/>
    <w:rsid w:val="00180514"/>
    <w:rsid w:val="00180E19"/>
    <w:rsid w:val="00181985"/>
    <w:rsid w:val="00183EE1"/>
    <w:rsid w:val="0018692B"/>
    <w:rsid w:val="00186FB5"/>
    <w:rsid w:val="00193401"/>
    <w:rsid w:val="00195B21"/>
    <w:rsid w:val="0019649D"/>
    <w:rsid w:val="001972A9"/>
    <w:rsid w:val="001A05AB"/>
    <w:rsid w:val="001A132E"/>
    <w:rsid w:val="001A154C"/>
    <w:rsid w:val="001A1653"/>
    <w:rsid w:val="001A28AA"/>
    <w:rsid w:val="001A7779"/>
    <w:rsid w:val="001A7D5E"/>
    <w:rsid w:val="001A7F3B"/>
    <w:rsid w:val="001B06DB"/>
    <w:rsid w:val="001B0AC4"/>
    <w:rsid w:val="001B0CB0"/>
    <w:rsid w:val="001B0D13"/>
    <w:rsid w:val="001B192D"/>
    <w:rsid w:val="001B2BC5"/>
    <w:rsid w:val="001B3DB6"/>
    <w:rsid w:val="001B5B55"/>
    <w:rsid w:val="001B5CE1"/>
    <w:rsid w:val="001B66F0"/>
    <w:rsid w:val="001B730D"/>
    <w:rsid w:val="001B78CF"/>
    <w:rsid w:val="001C157D"/>
    <w:rsid w:val="001C24A4"/>
    <w:rsid w:val="001C5242"/>
    <w:rsid w:val="001C72B3"/>
    <w:rsid w:val="001C7FB7"/>
    <w:rsid w:val="001D029A"/>
    <w:rsid w:val="001D30FB"/>
    <w:rsid w:val="001D54B6"/>
    <w:rsid w:val="001D7D7D"/>
    <w:rsid w:val="001E0D27"/>
    <w:rsid w:val="001E1FE1"/>
    <w:rsid w:val="001E2CEE"/>
    <w:rsid w:val="001E2D65"/>
    <w:rsid w:val="001E3289"/>
    <w:rsid w:val="001E3676"/>
    <w:rsid w:val="001E411E"/>
    <w:rsid w:val="001E609B"/>
    <w:rsid w:val="001E616C"/>
    <w:rsid w:val="001E7299"/>
    <w:rsid w:val="001F04DA"/>
    <w:rsid w:val="001F0CA4"/>
    <w:rsid w:val="001F11A5"/>
    <w:rsid w:val="001F21A0"/>
    <w:rsid w:val="001F2D37"/>
    <w:rsid w:val="001F39A7"/>
    <w:rsid w:val="001F494A"/>
    <w:rsid w:val="001F7DCA"/>
    <w:rsid w:val="00200528"/>
    <w:rsid w:val="00200A71"/>
    <w:rsid w:val="00201D73"/>
    <w:rsid w:val="00204BCF"/>
    <w:rsid w:val="002055D2"/>
    <w:rsid w:val="00206B10"/>
    <w:rsid w:val="00207E87"/>
    <w:rsid w:val="002126E9"/>
    <w:rsid w:val="00212A45"/>
    <w:rsid w:val="00212ABB"/>
    <w:rsid w:val="00212FB0"/>
    <w:rsid w:val="00214DB7"/>
    <w:rsid w:val="002153CB"/>
    <w:rsid w:val="002207A7"/>
    <w:rsid w:val="00221826"/>
    <w:rsid w:val="0022255A"/>
    <w:rsid w:val="002321DB"/>
    <w:rsid w:val="002357F8"/>
    <w:rsid w:val="00235FD6"/>
    <w:rsid w:val="00236DA5"/>
    <w:rsid w:val="0023789D"/>
    <w:rsid w:val="00240570"/>
    <w:rsid w:val="00240F08"/>
    <w:rsid w:val="00243FD7"/>
    <w:rsid w:val="002503E3"/>
    <w:rsid w:val="002505E1"/>
    <w:rsid w:val="00250AF3"/>
    <w:rsid w:val="00251FB6"/>
    <w:rsid w:val="002533A8"/>
    <w:rsid w:val="00260AEC"/>
    <w:rsid w:val="002616FA"/>
    <w:rsid w:val="0026195A"/>
    <w:rsid w:val="00263BA9"/>
    <w:rsid w:val="002645D1"/>
    <w:rsid w:val="0026629F"/>
    <w:rsid w:val="00267FA1"/>
    <w:rsid w:val="00273136"/>
    <w:rsid w:val="00275FB2"/>
    <w:rsid w:val="002762F5"/>
    <w:rsid w:val="002776E1"/>
    <w:rsid w:val="002831BF"/>
    <w:rsid w:val="00284312"/>
    <w:rsid w:val="00284B3F"/>
    <w:rsid w:val="00287DC4"/>
    <w:rsid w:val="00291B40"/>
    <w:rsid w:val="00291FDE"/>
    <w:rsid w:val="002B0827"/>
    <w:rsid w:val="002B2629"/>
    <w:rsid w:val="002B2E9E"/>
    <w:rsid w:val="002C256C"/>
    <w:rsid w:val="002C566A"/>
    <w:rsid w:val="002D1901"/>
    <w:rsid w:val="002D2AE9"/>
    <w:rsid w:val="002D59A7"/>
    <w:rsid w:val="002D60EC"/>
    <w:rsid w:val="002E0D95"/>
    <w:rsid w:val="002E3FAC"/>
    <w:rsid w:val="002E43FA"/>
    <w:rsid w:val="002E614E"/>
    <w:rsid w:val="002E67DC"/>
    <w:rsid w:val="002E6D1C"/>
    <w:rsid w:val="002E7ECD"/>
    <w:rsid w:val="002F0041"/>
    <w:rsid w:val="002F111A"/>
    <w:rsid w:val="002F2FC9"/>
    <w:rsid w:val="002F424B"/>
    <w:rsid w:val="002F4C55"/>
    <w:rsid w:val="002F5907"/>
    <w:rsid w:val="002F5C4A"/>
    <w:rsid w:val="002F6540"/>
    <w:rsid w:val="002F756C"/>
    <w:rsid w:val="002F7B99"/>
    <w:rsid w:val="00301403"/>
    <w:rsid w:val="003026D2"/>
    <w:rsid w:val="003038F9"/>
    <w:rsid w:val="0030450D"/>
    <w:rsid w:val="003049E5"/>
    <w:rsid w:val="00307331"/>
    <w:rsid w:val="00310D1A"/>
    <w:rsid w:val="0031136F"/>
    <w:rsid w:val="00311DF6"/>
    <w:rsid w:val="003137D0"/>
    <w:rsid w:val="00315746"/>
    <w:rsid w:val="00316B11"/>
    <w:rsid w:val="0032008C"/>
    <w:rsid w:val="00320647"/>
    <w:rsid w:val="00321791"/>
    <w:rsid w:val="00321FB2"/>
    <w:rsid w:val="00323394"/>
    <w:rsid w:val="00323975"/>
    <w:rsid w:val="00325035"/>
    <w:rsid w:val="00326C6B"/>
    <w:rsid w:val="0032709E"/>
    <w:rsid w:val="003277F4"/>
    <w:rsid w:val="003278F2"/>
    <w:rsid w:val="003279F6"/>
    <w:rsid w:val="00327AAB"/>
    <w:rsid w:val="00331617"/>
    <w:rsid w:val="00331E8F"/>
    <w:rsid w:val="00332488"/>
    <w:rsid w:val="0033492A"/>
    <w:rsid w:val="00336E31"/>
    <w:rsid w:val="00340135"/>
    <w:rsid w:val="003425E6"/>
    <w:rsid w:val="00342EDA"/>
    <w:rsid w:val="00342F3C"/>
    <w:rsid w:val="0034338D"/>
    <w:rsid w:val="003433A2"/>
    <w:rsid w:val="003441E6"/>
    <w:rsid w:val="00344A9E"/>
    <w:rsid w:val="00345329"/>
    <w:rsid w:val="0034608F"/>
    <w:rsid w:val="00353E04"/>
    <w:rsid w:val="00360968"/>
    <w:rsid w:val="00361605"/>
    <w:rsid w:val="00361F0F"/>
    <w:rsid w:val="003622F6"/>
    <w:rsid w:val="00362430"/>
    <w:rsid w:val="00364342"/>
    <w:rsid w:val="00364724"/>
    <w:rsid w:val="00366537"/>
    <w:rsid w:val="00370D71"/>
    <w:rsid w:val="00371277"/>
    <w:rsid w:val="00372FA8"/>
    <w:rsid w:val="00374A1D"/>
    <w:rsid w:val="00375AAA"/>
    <w:rsid w:val="003764F6"/>
    <w:rsid w:val="00376520"/>
    <w:rsid w:val="0037722C"/>
    <w:rsid w:val="003772ED"/>
    <w:rsid w:val="003814A3"/>
    <w:rsid w:val="00381AC2"/>
    <w:rsid w:val="0038523C"/>
    <w:rsid w:val="00386C54"/>
    <w:rsid w:val="00387F69"/>
    <w:rsid w:val="00390E12"/>
    <w:rsid w:val="00391444"/>
    <w:rsid w:val="00391584"/>
    <w:rsid w:val="00392AF2"/>
    <w:rsid w:val="0039589E"/>
    <w:rsid w:val="003A0259"/>
    <w:rsid w:val="003A07C0"/>
    <w:rsid w:val="003A1B54"/>
    <w:rsid w:val="003A45A2"/>
    <w:rsid w:val="003A5433"/>
    <w:rsid w:val="003A6BE9"/>
    <w:rsid w:val="003A6C71"/>
    <w:rsid w:val="003A7C5E"/>
    <w:rsid w:val="003B0C80"/>
    <w:rsid w:val="003B1393"/>
    <w:rsid w:val="003B4323"/>
    <w:rsid w:val="003C07B3"/>
    <w:rsid w:val="003C3FA7"/>
    <w:rsid w:val="003C5873"/>
    <w:rsid w:val="003C7022"/>
    <w:rsid w:val="003D27D7"/>
    <w:rsid w:val="003D3518"/>
    <w:rsid w:val="003E5316"/>
    <w:rsid w:val="003E5AF5"/>
    <w:rsid w:val="003E7ADF"/>
    <w:rsid w:val="003F386D"/>
    <w:rsid w:val="003F6607"/>
    <w:rsid w:val="00400347"/>
    <w:rsid w:val="0040043E"/>
    <w:rsid w:val="0040241C"/>
    <w:rsid w:val="00402DC8"/>
    <w:rsid w:val="00405139"/>
    <w:rsid w:val="00405233"/>
    <w:rsid w:val="00410F60"/>
    <w:rsid w:val="00413D79"/>
    <w:rsid w:val="00414918"/>
    <w:rsid w:val="0041538E"/>
    <w:rsid w:val="00415582"/>
    <w:rsid w:val="00416220"/>
    <w:rsid w:val="0041661C"/>
    <w:rsid w:val="00420C95"/>
    <w:rsid w:val="0042155B"/>
    <w:rsid w:val="004216DF"/>
    <w:rsid w:val="00421E54"/>
    <w:rsid w:val="004228E2"/>
    <w:rsid w:val="004238D1"/>
    <w:rsid w:val="00424619"/>
    <w:rsid w:val="004249EA"/>
    <w:rsid w:val="00425A71"/>
    <w:rsid w:val="00427013"/>
    <w:rsid w:val="0043073B"/>
    <w:rsid w:val="004323DD"/>
    <w:rsid w:val="00435AC7"/>
    <w:rsid w:val="00436B9D"/>
    <w:rsid w:val="00442C1A"/>
    <w:rsid w:val="0044381D"/>
    <w:rsid w:val="00443840"/>
    <w:rsid w:val="00444D4E"/>
    <w:rsid w:val="00446321"/>
    <w:rsid w:val="004466B8"/>
    <w:rsid w:val="00447233"/>
    <w:rsid w:val="00447468"/>
    <w:rsid w:val="00450806"/>
    <w:rsid w:val="00452662"/>
    <w:rsid w:val="004528D1"/>
    <w:rsid w:val="0045308E"/>
    <w:rsid w:val="00454989"/>
    <w:rsid w:val="0045777D"/>
    <w:rsid w:val="00457F47"/>
    <w:rsid w:val="004649C8"/>
    <w:rsid w:val="00464A04"/>
    <w:rsid w:val="004677DE"/>
    <w:rsid w:val="00470CD1"/>
    <w:rsid w:val="00470E7D"/>
    <w:rsid w:val="00471495"/>
    <w:rsid w:val="00473A70"/>
    <w:rsid w:val="00474C6B"/>
    <w:rsid w:val="00475442"/>
    <w:rsid w:val="00476015"/>
    <w:rsid w:val="0047687F"/>
    <w:rsid w:val="00476891"/>
    <w:rsid w:val="00480C97"/>
    <w:rsid w:val="00480DB8"/>
    <w:rsid w:val="00481389"/>
    <w:rsid w:val="00481755"/>
    <w:rsid w:val="00486397"/>
    <w:rsid w:val="00486EC0"/>
    <w:rsid w:val="00492701"/>
    <w:rsid w:val="00492901"/>
    <w:rsid w:val="00494B08"/>
    <w:rsid w:val="00497141"/>
    <w:rsid w:val="004975DA"/>
    <w:rsid w:val="004A0307"/>
    <w:rsid w:val="004A216A"/>
    <w:rsid w:val="004A2A2A"/>
    <w:rsid w:val="004A42DD"/>
    <w:rsid w:val="004A5B2E"/>
    <w:rsid w:val="004A6540"/>
    <w:rsid w:val="004A6A03"/>
    <w:rsid w:val="004B4682"/>
    <w:rsid w:val="004B5C00"/>
    <w:rsid w:val="004C1818"/>
    <w:rsid w:val="004C1B02"/>
    <w:rsid w:val="004C403E"/>
    <w:rsid w:val="004C4195"/>
    <w:rsid w:val="004C4255"/>
    <w:rsid w:val="004C4915"/>
    <w:rsid w:val="004C4C4B"/>
    <w:rsid w:val="004C7ABC"/>
    <w:rsid w:val="004C7B4F"/>
    <w:rsid w:val="004C7D31"/>
    <w:rsid w:val="004D081E"/>
    <w:rsid w:val="004D2287"/>
    <w:rsid w:val="004D51B3"/>
    <w:rsid w:val="004D6EF9"/>
    <w:rsid w:val="004E10D0"/>
    <w:rsid w:val="004E1CF7"/>
    <w:rsid w:val="004E2D04"/>
    <w:rsid w:val="004E3C6D"/>
    <w:rsid w:val="004E49EC"/>
    <w:rsid w:val="004E4C95"/>
    <w:rsid w:val="004F097A"/>
    <w:rsid w:val="004F19E0"/>
    <w:rsid w:val="004F1A57"/>
    <w:rsid w:val="004F38D2"/>
    <w:rsid w:val="004F6828"/>
    <w:rsid w:val="004F6EF0"/>
    <w:rsid w:val="005025A3"/>
    <w:rsid w:val="005049EC"/>
    <w:rsid w:val="00504AD7"/>
    <w:rsid w:val="00505B0D"/>
    <w:rsid w:val="00507920"/>
    <w:rsid w:val="00513987"/>
    <w:rsid w:val="005148BB"/>
    <w:rsid w:val="0051639F"/>
    <w:rsid w:val="00517AF3"/>
    <w:rsid w:val="00520A27"/>
    <w:rsid w:val="00522199"/>
    <w:rsid w:val="00523474"/>
    <w:rsid w:val="00523581"/>
    <w:rsid w:val="0052599C"/>
    <w:rsid w:val="00526C8C"/>
    <w:rsid w:val="0053003E"/>
    <w:rsid w:val="00530096"/>
    <w:rsid w:val="00530661"/>
    <w:rsid w:val="00531A67"/>
    <w:rsid w:val="00532714"/>
    <w:rsid w:val="00532F94"/>
    <w:rsid w:val="00533E6A"/>
    <w:rsid w:val="0053450C"/>
    <w:rsid w:val="00535032"/>
    <w:rsid w:val="00535698"/>
    <w:rsid w:val="00535A6B"/>
    <w:rsid w:val="00536BA9"/>
    <w:rsid w:val="00540C2A"/>
    <w:rsid w:val="0054306F"/>
    <w:rsid w:val="00553781"/>
    <w:rsid w:val="00555577"/>
    <w:rsid w:val="005602A1"/>
    <w:rsid w:val="00560498"/>
    <w:rsid w:val="00561379"/>
    <w:rsid w:val="005631A4"/>
    <w:rsid w:val="005646C3"/>
    <w:rsid w:val="00566FA2"/>
    <w:rsid w:val="00570B1D"/>
    <w:rsid w:val="0057120D"/>
    <w:rsid w:val="005737D7"/>
    <w:rsid w:val="00574252"/>
    <w:rsid w:val="005749B0"/>
    <w:rsid w:val="00580A4E"/>
    <w:rsid w:val="005842F0"/>
    <w:rsid w:val="005846EE"/>
    <w:rsid w:val="0058628D"/>
    <w:rsid w:val="0059092B"/>
    <w:rsid w:val="005931D2"/>
    <w:rsid w:val="00594F78"/>
    <w:rsid w:val="005955B4"/>
    <w:rsid w:val="005A0B68"/>
    <w:rsid w:val="005A0BCF"/>
    <w:rsid w:val="005A6BA4"/>
    <w:rsid w:val="005A71F1"/>
    <w:rsid w:val="005A7841"/>
    <w:rsid w:val="005B00AE"/>
    <w:rsid w:val="005B5600"/>
    <w:rsid w:val="005B5E28"/>
    <w:rsid w:val="005B6886"/>
    <w:rsid w:val="005C0487"/>
    <w:rsid w:val="005C0AA3"/>
    <w:rsid w:val="005C133A"/>
    <w:rsid w:val="005C5753"/>
    <w:rsid w:val="005C6242"/>
    <w:rsid w:val="005D15E4"/>
    <w:rsid w:val="005D17C5"/>
    <w:rsid w:val="005D1A20"/>
    <w:rsid w:val="005D2A3C"/>
    <w:rsid w:val="005D3860"/>
    <w:rsid w:val="005D64E4"/>
    <w:rsid w:val="005D6FFF"/>
    <w:rsid w:val="005D7880"/>
    <w:rsid w:val="005E06C8"/>
    <w:rsid w:val="005E4A93"/>
    <w:rsid w:val="005E6F4D"/>
    <w:rsid w:val="005F059F"/>
    <w:rsid w:val="005F1D94"/>
    <w:rsid w:val="005F249E"/>
    <w:rsid w:val="005F460A"/>
    <w:rsid w:val="005F5D90"/>
    <w:rsid w:val="005F6112"/>
    <w:rsid w:val="00602493"/>
    <w:rsid w:val="00602A99"/>
    <w:rsid w:val="00602D6A"/>
    <w:rsid w:val="006035ED"/>
    <w:rsid w:val="00603737"/>
    <w:rsid w:val="006112C2"/>
    <w:rsid w:val="006116F9"/>
    <w:rsid w:val="006137B7"/>
    <w:rsid w:val="00613E25"/>
    <w:rsid w:val="0061569C"/>
    <w:rsid w:val="00615770"/>
    <w:rsid w:val="00615D05"/>
    <w:rsid w:val="006178D6"/>
    <w:rsid w:val="00617F18"/>
    <w:rsid w:val="00622A40"/>
    <w:rsid w:val="006257D2"/>
    <w:rsid w:val="00630001"/>
    <w:rsid w:val="0063196A"/>
    <w:rsid w:val="00632CE2"/>
    <w:rsid w:val="006341DB"/>
    <w:rsid w:val="00634E56"/>
    <w:rsid w:val="0063506F"/>
    <w:rsid w:val="0063521C"/>
    <w:rsid w:val="0063564D"/>
    <w:rsid w:val="006357F4"/>
    <w:rsid w:val="00636B6E"/>
    <w:rsid w:val="0063797A"/>
    <w:rsid w:val="00641DED"/>
    <w:rsid w:val="00642D7F"/>
    <w:rsid w:val="00643BBE"/>
    <w:rsid w:val="0064498C"/>
    <w:rsid w:val="00645E24"/>
    <w:rsid w:val="00645F52"/>
    <w:rsid w:val="0064605C"/>
    <w:rsid w:val="00646EBB"/>
    <w:rsid w:val="00650F25"/>
    <w:rsid w:val="00651711"/>
    <w:rsid w:val="006542FC"/>
    <w:rsid w:val="0065438B"/>
    <w:rsid w:val="0065786D"/>
    <w:rsid w:val="00657BF5"/>
    <w:rsid w:val="00665D60"/>
    <w:rsid w:val="0066634F"/>
    <w:rsid w:val="006666A3"/>
    <w:rsid w:val="0067062C"/>
    <w:rsid w:val="006710DC"/>
    <w:rsid w:val="00672139"/>
    <w:rsid w:val="0067263A"/>
    <w:rsid w:val="0067268F"/>
    <w:rsid w:val="0067569D"/>
    <w:rsid w:val="006802AA"/>
    <w:rsid w:val="0068087C"/>
    <w:rsid w:val="006814CB"/>
    <w:rsid w:val="006816D2"/>
    <w:rsid w:val="00681746"/>
    <w:rsid w:val="006827BF"/>
    <w:rsid w:val="00683F34"/>
    <w:rsid w:val="006849DF"/>
    <w:rsid w:val="00684D2E"/>
    <w:rsid w:val="006858DD"/>
    <w:rsid w:val="00686D56"/>
    <w:rsid w:val="0069199F"/>
    <w:rsid w:val="00693077"/>
    <w:rsid w:val="0069736A"/>
    <w:rsid w:val="00697A4F"/>
    <w:rsid w:val="00697BB6"/>
    <w:rsid w:val="00697D81"/>
    <w:rsid w:val="006A0FA7"/>
    <w:rsid w:val="006A2563"/>
    <w:rsid w:val="006A2FCC"/>
    <w:rsid w:val="006A37C7"/>
    <w:rsid w:val="006A46CD"/>
    <w:rsid w:val="006A578B"/>
    <w:rsid w:val="006B0661"/>
    <w:rsid w:val="006B15B3"/>
    <w:rsid w:val="006B2C78"/>
    <w:rsid w:val="006B4481"/>
    <w:rsid w:val="006B4F92"/>
    <w:rsid w:val="006B5CAB"/>
    <w:rsid w:val="006B75B8"/>
    <w:rsid w:val="006B7823"/>
    <w:rsid w:val="006C1943"/>
    <w:rsid w:val="006C2009"/>
    <w:rsid w:val="006C25E2"/>
    <w:rsid w:val="006C4DCF"/>
    <w:rsid w:val="006C55CD"/>
    <w:rsid w:val="006D055B"/>
    <w:rsid w:val="006D29E1"/>
    <w:rsid w:val="006D2F77"/>
    <w:rsid w:val="006D3553"/>
    <w:rsid w:val="006D3904"/>
    <w:rsid w:val="006D5177"/>
    <w:rsid w:val="006D6D31"/>
    <w:rsid w:val="006D759B"/>
    <w:rsid w:val="006D7C4A"/>
    <w:rsid w:val="006E0308"/>
    <w:rsid w:val="006E0D7C"/>
    <w:rsid w:val="006E0ECA"/>
    <w:rsid w:val="006E1B82"/>
    <w:rsid w:val="006E69FA"/>
    <w:rsid w:val="006E72A1"/>
    <w:rsid w:val="006E73BB"/>
    <w:rsid w:val="006F0A5D"/>
    <w:rsid w:val="006F13FB"/>
    <w:rsid w:val="006F31F3"/>
    <w:rsid w:val="006F4569"/>
    <w:rsid w:val="006F4A4E"/>
    <w:rsid w:val="006F60D0"/>
    <w:rsid w:val="006F7B16"/>
    <w:rsid w:val="00700BAE"/>
    <w:rsid w:val="00700FFF"/>
    <w:rsid w:val="00701143"/>
    <w:rsid w:val="00702B70"/>
    <w:rsid w:val="00702F52"/>
    <w:rsid w:val="00704CE8"/>
    <w:rsid w:val="007053CA"/>
    <w:rsid w:val="00705DB8"/>
    <w:rsid w:val="007066E3"/>
    <w:rsid w:val="00706B48"/>
    <w:rsid w:val="007117C2"/>
    <w:rsid w:val="0071281A"/>
    <w:rsid w:val="0071573D"/>
    <w:rsid w:val="00715741"/>
    <w:rsid w:val="0071692D"/>
    <w:rsid w:val="0072095F"/>
    <w:rsid w:val="00722159"/>
    <w:rsid w:val="0072222B"/>
    <w:rsid w:val="0072376A"/>
    <w:rsid w:val="0072595F"/>
    <w:rsid w:val="00726EBA"/>
    <w:rsid w:val="00730296"/>
    <w:rsid w:val="00731586"/>
    <w:rsid w:val="00735349"/>
    <w:rsid w:val="0073583F"/>
    <w:rsid w:val="0073690C"/>
    <w:rsid w:val="00740780"/>
    <w:rsid w:val="00745635"/>
    <w:rsid w:val="00747C82"/>
    <w:rsid w:val="007513D7"/>
    <w:rsid w:val="00754582"/>
    <w:rsid w:val="00754F79"/>
    <w:rsid w:val="00757724"/>
    <w:rsid w:val="00761AF8"/>
    <w:rsid w:val="0076205D"/>
    <w:rsid w:val="0076225D"/>
    <w:rsid w:val="00762AB8"/>
    <w:rsid w:val="00763591"/>
    <w:rsid w:val="00764FFC"/>
    <w:rsid w:val="0076575F"/>
    <w:rsid w:val="00765CC7"/>
    <w:rsid w:val="00766137"/>
    <w:rsid w:val="00772759"/>
    <w:rsid w:val="00773B4B"/>
    <w:rsid w:val="00774F41"/>
    <w:rsid w:val="0077567D"/>
    <w:rsid w:val="0077580A"/>
    <w:rsid w:val="00776B44"/>
    <w:rsid w:val="00776C1F"/>
    <w:rsid w:val="00780A39"/>
    <w:rsid w:val="00783D78"/>
    <w:rsid w:val="007841F4"/>
    <w:rsid w:val="00785433"/>
    <w:rsid w:val="00790FCF"/>
    <w:rsid w:val="00794F8D"/>
    <w:rsid w:val="0079608E"/>
    <w:rsid w:val="007A2FDD"/>
    <w:rsid w:val="007A4E6E"/>
    <w:rsid w:val="007A5C7D"/>
    <w:rsid w:val="007B01E9"/>
    <w:rsid w:val="007B046C"/>
    <w:rsid w:val="007B0616"/>
    <w:rsid w:val="007B23AD"/>
    <w:rsid w:val="007B492B"/>
    <w:rsid w:val="007B57AE"/>
    <w:rsid w:val="007B666B"/>
    <w:rsid w:val="007B66D5"/>
    <w:rsid w:val="007B79D7"/>
    <w:rsid w:val="007B7F74"/>
    <w:rsid w:val="007B7FF2"/>
    <w:rsid w:val="007C06ED"/>
    <w:rsid w:val="007C1F4D"/>
    <w:rsid w:val="007D0DD3"/>
    <w:rsid w:val="007D48EB"/>
    <w:rsid w:val="007D4943"/>
    <w:rsid w:val="007D6E68"/>
    <w:rsid w:val="007E028F"/>
    <w:rsid w:val="007E0993"/>
    <w:rsid w:val="007E4963"/>
    <w:rsid w:val="007E4975"/>
    <w:rsid w:val="007E5AEA"/>
    <w:rsid w:val="007E68EC"/>
    <w:rsid w:val="007E7A2B"/>
    <w:rsid w:val="007F0805"/>
    <w:rsid w:val="007F20CE"/>
    <w:rsid w:val="007F430D"/>
    <w:rsid w:val="007F5EFA"/>
    <w:rsid w:val="007F68DA"/>
    <w:rsid w:val="007F7B87"/>
    <w:rsid w:val="00804C71"/>
    <w:rsid w:val="00806379"/>
    <w:rsid w:val="00806EDA"/>
    <w:rsid w:val="00807F54"/>
    <w:rsid w:val="00812119"/>
    <w:rsid w:val="008130A6"/>
    <w:rsid w:val="008132C4"/>
    <w:rsid w:val="00813494"/>
    <w:rsid w:val="00815388"/>
    <w:rsid w:val="00817052"/>
    <w:rsid w:val="00820A36"/>
    <w:rsid w:val="00821E8B"/>
    <w:rsid w:val="0082279B"/>
    <w:rsid w:val="008231BC"/>
    <w:rsid w:val="008233B1"/>
    <w:rsid w:val="00824319"/>
    <w:rsid w:val="00824821"/>
    <w:rsid w:val="0082618D"/>
    <w:rsid w:val="00826B4E"/>
    <w:rsid w:val="00826FCF"/>
    <w:rsid w:val="008313DB"/>
    <w:rsid w:val="00831F5B"/>
    <w:rsid w:val="0083695A"/>
    <w:rsid w:val="008434B0"/>
    <w:rsid w:val="00843B21"/>
    <w:rsid w:val="00843FBE"/>
    <w:rsid w:val="00847402"/>
    <w:rsid w:val="0085005E"/>
    <w:rsid w:val="00850408"/>
    <w:rsid w:val="00850B12"/>
    <w:rsid w:val="00856A15"/>
    <w:rsid w:val="00860141"/>
    <w:rsid w:val="00861357"/>
    <w:rsid w:val="008624E3"/>
    <w:rsid w:val="008639E6"/>
    <w:rsid w:val="0086630F"/>
    <w:rsid w:val="008665D5"/>
    <w:rsid w:val="0087016D"/>
    <w:rsid w:val="00870D80"/>
    <w:rsid w:val="0087121E"/>
    <w:rsid w:val="008724D6"/>
    <w:rsid w:val="00873603"/>
    <w:rsid w:val="008743C0"/>
    <w:rsid w:val="00875495"/>
    <w:rsid w:val="008768BA"/>
    <w:rsid w:val="00877612"/>
    <w:rsid w:val="0088070A"/>
    <w:rsid w:val="008808AC"/>
    <w:rsid w:val="00881E19"/>
    <w:rsid w:val="00884EA9"/>
    <w:rsid w:val="00885D37"/>
    <w:rsid w:val="0089121F"/>
    <w:rsid w:val="008916E3"/>
    <w:rsid w:val="00892F4B"/>
    <w:rsid w:val="0089376D"/>
    <w:rsid w:val="00894266"/>
    <w:rsid w:val="00894B55"/>
    <w:rsid w:val="00897403"/>
    <w:rsid w:val="008A21E6"/>
    <w:rsid w:val="008A2BE8"/>
    <w:rsid w:val="008A5382"/>
    <w:rsid w:val="008A7F63"/>
    <w:rsid w:val="008B0355"/>
    <w:rsid w:val="008B071C"/>
    <w:rsid w:val="008B4DE2"/>
    <w:rsid w:val="008B67FC"/>
    <w:rsid w:val="008C11B5"/>
    <w:rsid w:val="008C3240"/>
    <w:rsid w:val="008C38C1"/>
    <w:rsid w:val="008C4118"/>
    <w:rsid w:val="008C5812"/>
    <w:rsid w:val="008C5C33"/>
    <w:rsid w:val="008C6275"/>
    <w:rsid w:val="008C6F42"/>
    <w:rsid w:val="008D13B5"/>
    <w:rsid w:val="008D2FE8"/>
    <w:rsid w:val="008D384F"/>
    <w:rsid w:val="008D6223"/>
    <w:rsid w:val="008E00F2"/>
    <w:rsid w:val="008E141F"/>
    <w:rsid w:val="008E2848"/>
    <w:rsid w:val="008E2ACF"/>
    <w:rsid w:val="008E3BF6"/>
    <w:rsid w:val="008E4B46"/>
    <w:rsid w:val="008E4D86"/>
    <w:rsid w:val="008E5B7A"/>
    <w:rsid w:val="008F07B9"/>
    <w:rsid w:val="008F0E15"/>
    <w:rsid w:val="008F303D"/>
    <w:rsid w:val="008F3BBC"/>
    <w:rsid w:val="0090097C"/>
    <w:rsid w:val="009020F9"/>
    <w:rsid w:val="0090398E"/>
    <w:rsid w:val="00904299"/>
    <w:rsid w:val="00904682"/>
    <w:rsid w:val="009057FD"/>
    <w:rsid w:val="00906318"/>
    <w:rsid w:val="00906513"/>
    <w:rsid w:val="00910952"/>
    <w:rsid w:val="009123E7"/>
    <w:rsid w:val="00914256"/>
    <w:rsid w:val="00916F75"/>
    <w:rsid w:val="00916FAC"/>
    <w:rsid w:val="0091763A"/>
    <w:rsid w:val="00917CC6"/>
    <w:rsid w:val="00920CB3"/>
    <w:rsid w:val="009218B7"/>
    <w:rsid w:val="0092555D"/>
    <w:rsid w:val="00927DAD"/>
    <w:rsid w:val="0093051D"/>
    <w:rsid w:val="00934294"/>
    <w:rsid w:val="009355CE"/>
    <w:rsid w:val="00936E78"/>
    <w:rsid w:val="00941C80"/>
    <w:rsid w:val="00941EE6"/>
    <w:rsid w:val="0094369A"/>
    <w:rsid w:val="00943776"/>
    <w:rsid w:val="00944FF5"/>
    <w:rsid w:val="00947A57"/>
    <w:rsid w:val="00950073"/>
    <w:rsid w:val="00952724"/>
    <w:rsid w:val="00952E5C"/>
    <w:rsid w:val="009555FA"/>
    <w:rsid w:val="0095702D"/>
    <w:rsid w:val="009575FA"/>
    <w:rsid w:val="009625B9"/>
    <w:rsid w:val="00962FE6"/>
    <w:rsid w:val="009631C1"/>
    <w:rsid w:val="00963462"/>
    <w:rsid w:val="0096348A"/>
    <w:rsid w:val="00965499"/>
    <w:rsid w:val="00965916"/>
    <w:rsid w:val="00967762"/>
    <w:rsid w:val="00973D54"/>
    <w:rsid w:val="009752FD"/>
    <w:rsid w:val="00977260"/>
    <w:rsid w:val="00977A75"/>
    <w:rsid w:val="0098003A"/>
    <w:rsid w:val="00980134"/>
    <w:rsid w:val="0098154E"/>
    <w:rsid w:val="009828BF"/>
    <w:rsid w:val="0098461F"/>
    <w:rsid w:val="00984A2B"/>
    <w:rsid w:val="00985835"/>
    <w:rsid w:val="00986DD4"/>
    <w:rsid w:val="00987C45"/>
    <w:rsid w:val="00991AB9"/>
    <w:rsid w:val="0099312F"/>
    <w:rsid w:val="00994C86"/>
    <w:rsid w:val="009952AC"/>
    <w:rsid w:val="00995503"/>
    <w:rsid w:val="00996878"/>
    <w:rsid w:val="00996B63"/>
    <w:rsid w:val="00996EBE"/>
    <w:rsid w:val="009A09C3"/>
    <w:rsid w:val="009A1D79"/>
    <w:rsid w:val="009A1DA9"/>
    <w:rsid w:val="009A652D"/>
    <w:rsid w:val="009A7619"/>
    <w:rsid w:val="009A7D92"/>
    <w:rsid w:val="009B02A6"/>
    <w:rsid w:val="009B12DE"/>
    <w:rsid w:val="009B27D1"/>
    <w:rsid w:val="009B3B75"/>
    <w:rsid w:val="009B4906"/>
    <w:rsid w:val="009B56CB"/>
    <w:rsid w:val="009B68C0"/>
    <w:rsid w:val="009B7353"/>
    <w:rsid w:val="009B7657"/>
    <w:rsid w:val="009B7ACF"/>
    <w:rsid w:val="009B7CE2"/>
    <w:rsid w:val="009C0138"/>
    <w:rsid w:val="009C06E8"/>
    <w:rsid w:val="009C0A16"/>
    <w:rsid w:val="009C3CDB"/>
    <w:rsid w:val="009C5635"/>
    <w:rsid w:val="009C74A4"/>
    <w:rsid w:val="009D2282"/>
    <w:rsid w:val="009D3B55"/>
    <w:rsid w:val="009D3E70"/>
    <w:rsid w:val="009D58B7"/>
    <w:rsid w:val="009D5F96"/>
    <w:rsid w:val="009D722F"/>
    <w:rsid w:val="009D7F0A"/>
    <w:rsid w:val="009E06B8"/>
    <w:rsid w:val="009E1A00"/>
    <w:rsid w:val="009E2445"/>
    <w:rsid w:val="009E5617"/>
    <w:rsid w:val="009E702C"/>
    <w:rsid w:val="009F0378"/>
    <w:rsid w:val="009F0DAE"/>
    <w:rsid w:val="009F2944"/>
    <w:rsid w:val="009F2BE5"/>
    <w:rsid w:val="009F2C94"/>
    <w:rsid w:val="009F31CF"/>
    <w:rsid w:val="009F3C7B"/>
    <w:rsid w:val="009F4613"/>
    <w:rsid w:val="009F477E"/>
    <w:rsid w:val="009F67CF"/>
    <w:rsid w:val="009F6A90"/>
    <w:rsid w:val="009F776A"/>
    <w:rsid w:val="00A00512"/>
    <w:rsid w:val="00A007A0"/>
    <w:rsid w:val="00A009E1"/>
    <w:rsid w:val="00A02CC5"/>
    <w:rsid w:val="00A06C63"/>
    <w:rsid w:val="00A0732F"/>
    <w:rsid w:val="00A1093B"/>
    <w:rsid w:val="00A12A8C"/>
    <w:rsid w:val="00A12DD0"/>
    <w:rsid w:val="00A12E2B"/>
    <w:rsid w:val="00A13D2F"/>
    <w:rsid w:val="00A14155"/>
    <w:rsid w:val="00A152F9"/>
    <w:rsid w:val="00A2049F"/>
    <w:rsid w:val="00A20C0D"/>
    <w:rsid w:val="00A20CB4"/>
    <w:rsid w:val="00A20CCB"/>
    <w:rsid w:val="00A22C01"/>
    <w:rsid w:val="00A22E03"/>
    <w:rsid w:val="00A237B0"/>
    <w:rsid w:val="00A24F7A"/>
    <w:rsid w:val="00A26515"/>
    <w:rsid w:val="00A27E82"/>
    <w:rsid w:val="00A27F5A"/>
    <w:rsid w:val="00A30821"/>
    <w:rsid w:val="00A30D3B"/>
    <w:rsid w:val="00A323C0"/>
    <w:rsid w:val="00A324E9"/>
    <w:rsid w:val="00A34928"/>
    <w:rsid w:val="00A35AA7"/>
    <w:rsid w:val="00A37151"/>
    <w:rsid w:val="00A373FB"/>
    <w:rsid w:val="00A37EC8"/>
    <w:rsid w:val="00A42EA1"/>
    <w:rsid w:val="00A44059"/>
    <w:rsid w:val="00A44421"/>
    <w:rsid w:val="00A456B2"/>
    <w:rsid w:val="00A458AF"/>
    <w:rsid w:val="00A501CA"/>
    <w:rsid w:val="00A503FA"/>
    <w:rsid w:val="00A5083C"/>
    <w:rsid w:val="00A53BE2"/>
    <w:rsid w:val="00A564A3"/>
    <w:rsid w:val="00A60A87"/>
    <w:rsid w:val="00A61B9F"/>
    <w:rsid w:val="00A6266D"/>
    <w:rsid w:val="00A62D08"/>
    <w:rsid w:val="00A63065"/>
    <w:rsid w:val="00A63420"/>
    <w:rsid w:val="00A6396C"/>
    <w:rsid w:val="00A64879"/>
    <w:rsid w:val="00A64EBA"/>
    <w:rsid w:val="00A708E2"/>
    <w:rsid w:val="00A71D6A"/>
    <w:rsid w:val="00A72731"/>
    <w:rsid w:val="00A747F0"/>
    <w:rsid w:val="00A765A9"/>
    <w:rsid w:val="00A77935"/>
    <w:rsid w:val="00A804DD"/>
    <w:rsid w:val="00A808E8"/>
    <w:rsid w:val="00A81D9D"/>
    <w:rsid w:val="00A81EA6"/>
    <w:rsid w:val="00A8303E"/>
    <w:rsid w:val="00A8375C"/>
    <w:rsid w:val="00A83A3B"/>
    <w:rsid w:val="00A84D27"/>
    <w:rsid w:val="00A87345"/>
    <w:rsid w:val="00A9065C"/>
    <w:rsid w:val="00A957BC"/>
    <w:rsid w:val="00A97407"/>
    <w:rsid w:val="00A9762B"/>
    <w:rsid w:val="00A97812"/>
    <w:rsid w:val="00AA194B"/>
    <w:rsid w:val="00AA1ADD"/>
    <w:rsid w:val="00AA3A80"/>
    <w:rsid w:val="00AA5CBA"/>
    <w:rsid w:val="00AA7458"/>
    <w:rsid w:val="00AB0B92"/>
    <w:rsid w:val="00AB203D"/>
    <w:rsid w:val="00AB35DE"/>
    <w:rsid w:val="00AB38A2"/>
    <w:rsid w:val="00AB3A8F"/>
    <w:rsid w:val="00AC0131"/>
    <w:rsid w:val="00AC1F2E"/>
    <w:rsid w:val="00AC2D39"/>
    <w:rsid w:val="00AC3C2F"/>
    <w:rsid w:val="00AC3D5F"/>
    <w:rsid w:val="00AC5BC8"/>
    <w:rsid w:val="00AC6629"/>
    <w:rsid w:val="00AD165D"/>
    <w:rsid w:val="00AD1F8C"/>
    <w:rsid w:val="00AD22A9"/>
    <w:rsid w:val="00AD253C"/>
    <w:rsid w:val="00AD37EF"/>
    <w:rsid w:val="00AD5780"/>
    <w:rsid w:val="00AD74DE"/>
    <w:rsid w:val="00AE037C"/>
    <w:rsid w:val="00AE1D8F"/>
    <w:rsid w:val="00AE5CB7"/>
    <w:rsid w:val="00AF5630"/>
    <w:rsid w:val="00AF5EE1"/>
    <w:rsid w:val="00AF774E"/>
    <w:rsid w:val="00B005C7"/>
    <w:rsid w:val="00B06601"/>
    <w:rsid w:val="00B075E3"/>
    <w:rsid w:val="00B07E51"/>
    <w:rsid w:val="00B10F23"/>
    <w:rsid w:val="00B110C3"/>
    <w:rsid w:val="00B11793"/>
    <w:rsid w:val="00B12304"/>
    <w:rsid w:val="00B126AA"/>
    <w:rsid w:val="00B12F5E"/>
    <w:rsid w:val="00B138B6"/>
    <w:rsid w:val="00B16EDA"/>
    <w:rsid w:val="00B16F5C"/>
    <w:rsid w:val="00B20D98"/>
    <w:rsid w:val="00B31812"/>
    <w:rsid w:val="00B35A89"/>
    <w:rsid w:val="00B37474"/>
    <w:rsid w:val="00B41278"/>
    <w:rsid w:val="00B43A4A"/>
    <w:rsid w:val="00B43B40"/>
    <w:rsid w:val="00B43EE1"/>
    <w:rsid w:val="00B45246"/>
    <w:rsid w:val="00B45872"/>
    <w:rsid w:val="00B46F75"/>
    <w:rsid w:val="00B4778B"/>
    <w:rsid w:val="00B47A22"/>
    <w:rsid w:val="00B52087"/>
    <w:rsid w:val="00B5450A"/>
    <w:rsid w:val="00B561F7"/>
    <w:rsid w:val="00B575C7"/>
    <w:rsid w:val="00B57BCA"/>
    <w:rsid w:val="00B57C93"/>
    <w:rsid w:val="00B602CD"/>
    <w:rsid w:val="00B61EA6"/>
    <w:rsid w:val="00B65738"/>
    <w:rsid w:val="00B70084"/>
    <w:rsid w:val="00B700A4"/>
    <w:rsid w:val="00B70177"/>
    <w:rsid w:val="00B7082C"/>
    <w:rsid w:val="00B72691"/>
    <w:rsid w:val="00B73593"/>
    <w:rsid w:val="00B75037"/>
    <w:rsid w:val="00B756AC"/>
    <w:rsid w:val="00B759A4"/>
    <w:rsid w:val="00B764CA"/>
    <w:rsid w:val="00B77684"/>
    <w:rsid w:val="00B800A8"/>
    <w:rsid w:val="00B82557"/>
    <w:rsid w:val="00B83729"/>
    <w:rsid w:val="00B83C54"/>
    <w:rsid w:val="00B85A2B"/>
    <w:rsid w:val="00B86ED6"/>
    <w:rsid w:val="00B97952"/>
    <w:rsid w:val="00B97D35"/>
    <w:rsid w:val="00BA05DD"/>
    <w:rsid w:val="00BA19D9"/>
    <w:rsid w:val="00BA1D5D"/>
    <w:rsid w:val="00BB2159"/>
    <w:rsid w:val="00BB262A"/>
    <w:rsid w:val="00BB3D09"/>
    <w:rsid w:val="00BB4C4C"/>
    <w:rsid w:val="00BB58D5"/>
    <w:rsid w:val="00BC0054"/>
    <w:rsid w:val="00BC188C"/>
    <w:rsid w:val="00BC1DEE"/>
    <w:rsid w:val="00BC26E0"/>
    <w:rsid w:val="00BC2CAB"/>
    <w:rsid w:val="00BC2E9D"/>
    <w:rsid w:val="00BC53C7"/>
    <w:rsid w:val="00BC5FA9"/>
    <w:rsid w:val="00BC6387"/>
    <w:rsid w:val="00BD0856"/>
    <w:rsid w:val="00BD0937"/>
    <w:rsid w:val="00BD13A0"/>
    <w:rsid w:val="00BD2AA6"/>
    <w:rsid w:val="00BD3CBE"/>
    <w:rsid w:val="00BD4EB4"/>
    <w:rsid w:val="00BD6C71"/>
    <w:rsid w:val="00BD7B66"/>
    <w:rsid w:val="00BE0867"/>
    <w:rsid w:val="00BE0F9E"/>
    <w:rsid w:val="00BE556D"/>
    <w:rsid w:val="00BF1CF3"/>
    <w:rsid w:val="00BF1FB0"/>
    <w:rsid w:val="00BF324F"/>
    <w:rsid w:val="00BF5CFC"/>
    <w:rsid w:val="00BF7964"/>
    <w:rsid w:val="00C01907"/>
    <w:rsid w:val="00C01A9B"/>
    <w:rsid w:val="00C02939"/>
    <w:rsid w:val="00C04844"/>
    <w:rsid w:val="00C0582F"/>
    <w:rsid w:val="00C06665"/>
    <w:rsid w:val="00C10786"/>
    <w:rsid w:val="00C14016"/>
    <w:rsid w:val="00C150DF"/>
    <w:rsid w:val="00C1657B"/>
    <w:rsid w:val="00C20BEE"/>
    <w:rsid w:val="00C20E9C"/>
    <w:rsid w:val="00C224C7"/>
    <w:rsid w:val="00C230E2"/>
    <w:rsid w:val="00C24633"/>
    <w:rsid w:val="00C2480D"/>
    <w:rsid w:val="00C24A59"/>
    <w:rsid w:val="00C32245"/>
    <w:rsid w:val="00C32A3B"/>
    <w:rsid w:val="00C338D2"/>
    <w:rsid w:val="00C34064"/>
    <w:rsid w:val="00C34C04"/>
    <w:rsid w:val="00C35A1F"/>
    <w:rsid w:val="00C361E5"/>
    <w:rsid w:val="00C4127B"/>
    <w:rsid w:val="00C436A8"/>
    <w:rsid w:val="00C43A1C"/>
    <w:rsid w:val="00C44B11"/>
    <w:rsid w:val="00C451F3"/>
    <w:rsid w:val="00C45D1F"/>
    <w:rsid w:val="00C471B9"/>
    <w:rsid w:val="00C5191F"/>
    <w:rsid w:val="00C547F8"/>
    <w:rsid w:val="00C54D28"/>
    <w:rsid w:val="00C54D64"/>
    <w:rsid w:val="00C5703C"/>
    <w:rsid w:val="00C63418"/>
    <w:rsid w:val="00C63790"/>
    <w:rsid w:val="00C64381"/>
    <w:rsid w:val="00C65461"/>
    <w:rsid w:val="00C65EBD"/>
    <w:rsid w:val="00C7003C"/>
    <w:rsid w:val="00C70ECD"/>
    <w:rsid w:val="00C71C81"/>
    <w:rsid w:val="00C72014"/>
    <w:rsid w:val="00C7230E"/>
    <w:rsid w:val="00C723F4"/>
    <w:rsid w:val="00C725F6"/>
    <w:rsid w:val="00C744CC"/>
    <w:rsid w:val="00C74B0A"/>
    <w:rsid w:val="00C76239"/>
    <w:rsid w:val="00C766D6"/>
    <w:rsid w:val="00C77013"/>
    <w:rsid w:val="00C77A11"/>
    <w:rsid w:val="00C803B4"/>
    <w:rsid w:val="00C81166"/>
    <w:rsid w:val="00C830C6"/>
    <w:rsid w:val="00C83C97"/>
    <w:rsid w:val="00C83E6F"/>
    <w:rsid w:val="00C84E1F"/>
    <w:rsid w:val="00C870D1"/>
    <w:rsid w:val="00C872E6"/>
    <w:rsid w:val="00C90881"/>
    <w:rsid w:val="00C90AAB"/>
    <w:rsid w:val="00C92018"/>
    <w:rsid w:val="00C93688"/>
    <w:rsid w:val="00C945E5"/>
    <w:rsid w:val="00C94CC0"/>
    <w:rsid w:val="00C95DFD"/>
    <w:rsid w:val="00CA18C7"/>
    <w:rsid w:val="00CA377A"/>
    <w:rsid w:val="00CA470E"/>
    <w:rsid w:val="00CA4C27"/>
    <w:rsid w:val="00CA6341"/>
    <w:rsid w:val="00CA7836"/>
    <w:rsid w:val="00CB0F8B"/>
    <w:rsid w:val="00CB1B0A"/>
    <w:rsid w:val="00CB2196"/>
    <w:rsid w:val="00CB3CE9"/>
    <w:rsid w:val="00CB493D"/>
    <w:rsid w:val="00CB5280"/>
    <w:rsid w:val="00CB5BCD"/>
    <w:rsid w:val="00CB62EE"/>
    <w:rsid w:val="00CC11B7"/>
    <w:rsid w:val="00CC1356"/>
    <w:rsid w:val="00CC2586"/>
    <w:rsid w:val="00CC3968"/>
    <w:rsid w:val="00CC3D53"/>
    <w:rsid w:val="00CC4CA8"/>
    <w:rsid w:val="00CC4F0E"/>
    <w:rsid w:val="00CC7AC6"/>
    <w:rsid w:val="00CC7C35"/>
    <w:rsid w:val="00CD040B"/>
    <w:rsid w:val="00CD0514"/>
    <w:rsid w:val="00CD077B"/>
    <w:rsid w:val="00CD0BF7"/>
    <w:rsid w:val="00CD12B7"/>
    <w:rsid w:val="00CD1829"/>
    <w:rsid w:val="00CD1FC9"/>
    <w:rsid w:val="00CD2367"/>
    <w:rsid w:val="00CD394A"/>
    <w:rsid w:val="00CD687D"/>
    <w:rsid w:val="00CD7F7A"/>
    <w:rsid w:val="00CE1B04"/>
    <w:rsid w:val="00CE1F10"/>
    <w:rsid w:val="00CE3B07"/>
    <w:rsid w:val="00CE4061"/>
    <w:rsid w:val="00CF082B"/>
    <w:rsid w:val="00CF2293"/>
    <w:rsid w:val="00CF2AD4"/>
    <w:rsid w:val="00CF44D1"/>
    <w:rsid w:val="00CF59B6"/>
    <w:rsid w:val="00CF5B88"/>
    <w:rsid w:val="00CF6F0D"/>
    <w:rsid w:val="00CF6F72"/>
    <w:rsid w:val="00D002DB"/>
    <w:rsid w:val="00D01413"/>
    <w:rsid w:val="00D02483"/>
    <w:rsid w:val="00D03016"/>
    <w:rsid w:val="00D12AF3"/>
    <w:rsid w:val="00D13DAF"/>
    <w:rsid w:val="00D14321"/>
    <w:rsid w:val="00D14A5A"/>
    <w:rsid w:val="00D14C94"/>
    <w:rsid w:val="00D150CD"/>
    <w:rsid w:val="00D15502"/>
    <w:rsid w:val="00D21179"/>
    <w:rsid w:val="00D22FFF"/>
    <w:rsid w:val="00D250B3"/>
    <w:rsid w:val="00D26ED8"/>
    <w:rsid w:val="00D27A62"/>
    <w:rsid w:val="00D306B5"/>
    <w:rsid w:val="00D31AC7"/>
    <w:rsid w:val="00D335C4"/>
    <w:rsid w:val="00D344BF"/>
    <w:rsid w:val="00D3463F"/>
    <w:rsid w:val="00D347E6"/>
    <w:rsid w:val="00D37DE0"/>
    <w:rsid w:val="00D404AF"/>
    <w:rsid w:val="00D43E18"/>
    <w:rsid w:val="00D44D3A"/>
    <w:rsid w:val="00D46DFF"/>
    <w:rsid w:val="00D4736D"/>
    <w:rsid w:val="00D47719"/>
    <w:rsid w:val="00D47A96"/>
    <w:rsid w:val="00D47BDD"/>
    <w:rsid w:val="00D51829"/>
    <w:rsid w:val="00D532A9"/>
    <w:rsid w:val="00D534F6"/>
    <w:rsid w:val="00D550F3"/>
    <w:rsid w:val="00D56554"/>
    <w:rsid w:val="00D56AFC"/>
    <w:rsid w:val="00D6092F"/>
    <w:rsid w:val="00D6109C"/>
    <w:rsid w:val="00D6281F"/>
    <w:rsid w:val="00D62E06"/>
    <w:rsid w:val="00D645FF"/>
    <w:rsid w:val="00D649A9"/>
    <w:rsid w:val="00D670C8"/>
    <w:rsid w:val="00D67524"/>
    <w:rsid w:val="00D7128F"/>
    <w:rsid w:val="00D71AF4"/>
    <w:rsid w:val="00D72A9A"/>
    <w:rsid w:val="00D77A1A"/>
    <w:rsid w:val="00D80064"/>
    <w:rsid w:val="00D81917"/>
    <w:rsid w:val="00D82AFF"/>
    <w:rsid w:val="00D82F8F"/>
    <w:rsid w:val="00D835AC"/>
    <w:rsid w:val="00D857F9"/>
    <w:rsid w:val="00D85953"/>
    <w:rsid w:val="00D865AC"/>
    <w:rsid w:val="00D90145"/>
    <w:rsid w:val="00D913CD"/>
    <w:rsid w:val="00D928B1"/>
    <w:rsid w:val="00D96A45"/>
    <w:rsid w:val="00D97CFE"/>
    <w:rsid w:val="00DA4602"/>
    <w:rsid w:val="00DA5903"/>
    <w:rsid w:val="00DB051F"/>
    <w:rsid w:val="00DB2162"/>
    <w:rsid w:val="00DB24B9"/>
    <w:rsid w:val="00DB6201"/>
    <w:rsid w:val="00DC1278"/>
    <w:rsid w:val="00DC18A5"/>
    <w:rsid w:val="00DC38A1"/>
    <w:rsid w:val="00DC38BB"/>
    <w:rsid w:val="00DC4054"/>
    <w:rsid w:val="00DC5D64"/>
    <w:rsid w:val="00DC7A32"/>
    <w:rsid w:val="00DD11DD"/>
    <w:rsid w:val="00DD1DC7"/>
    <w:rsid w:val="00DD5A2F"/>
    <w:rsid w:val="00DE1E22"/>
    <w:rsid w:val="00DE2044"/>
    <w:rsid w:val="00DE2D2B"/>
    <w:rsid w:val="00DE3269"/>
    <w:rsid w:val="00DE5213"/>
    <w:rsid w:val="00DE6027"/>
    <w:rsid w:val="00DF0897"/>
    <w:rsid w:val="00DF26B4"/>
    <w:rsid w:val="00DF4CA9"/>
    <w:rsid w:val="00DF75C3"/>
    <w:rsid w:val="00E016F4"/>
    <w:rsid w:val="00E01977"/>
    <w:rsid w:val="00E02365"/>
    <w:rsid w:val="00E02E6B"/>
    <w:rsid w:val="00E03087"/>
    <w:rsid w:val="00E034F9"/>
    <w:rsid w:val="00E050B4"/>
    <w:rsid w:val="00E050C2"/>
    <w:rsid w:val="00E050D2"/>
    <w:rsid w:val="00E142F0"/>
    <w:rsid w:val="00E14989"/>
    <w:rsid w:val="00E16E93"/>
    <w:rsid w:val="00E17367"/>
    <w:rsid w:val="00E173A1"/>
    <w:rsid w:val="00E211C4"/>
    <w:rsid w:val="00E21571"/>
    <w:rsid w:val="00E21D9B"/>
    <w:rsid w:val="00E22080"/>
    <w:rsid w:val="00E2245F"/>
    <w:rsid w:val="00E23926"/>
    <w:rsid w:val="00E24401"/>
    <w:rsid w:val="00E27B9A"/>
    <w:rsid w:val="00E304F1"/>
    <w:rsid w:val="00E3283F"/>
    <w:rsid w:val="00E33985"/>
    <w:rsid w:val="00E34E2D"/>
    <w:rsid w:val="00E36166"/>
    <w:rsid w:val="00E361C9"/>
    <w:rsid w:val="00E42200"/>
    <w:rsid w:val="00E42B37"/>
    <w:rsid w:val="00E468AE"/>
    <w:rsid w:val="00E47DC5"/>
    <w:rsid w:val="00E5009E"/>
    <w:rsid w:val="00E50954"/>
    <w:rsid w:val="00E5718B"/>
    <w:rsid w:val="00E57374"/>
    <w:rsid w:val="00E60514"/>
    <w:rsid w:val="00E676BE"/>
    <w:rsid w:val="00E679A0"/>
    <w:rsid w:val="00E67F6C"/>
    <w:rsid w:val="00E701C4"/>
    <w:rsid w:val="00E70FBC"/>
    <w:rsid w:val="00E71122"/>
    <w:rsid w:val="00E73E04"/>
    <w:rsid w:val="00E80CDE"/>
    <w:rsid w:val="00E8135B"/>
    <w:rsid w:val="00E81488"/>
    <w:rsid w:val="00E830AB"/>
    <w:rsid w:val="00E84B1A"/>
    <w:rsid w:val="00E9315C"/>
    <w:rsid w:val="00E931AF"/>
    <w:rsid w:val="00E93CD1"/>
    <w:rsid w:val="00E9479D"/>
    <w:rsid w:val="00E9527B"/>
    <w:rsid w:val="00E953CA"/>
    <w:rsid w:val="00E95BFF"/>
    <w:rsid w:val="00E96454"/>
    <w:rsid w:val="00E97F81"/>
    <w:rsid w:val="00EA1576"/>
    <w:rsid w:val="00EA1F4B"/>
    <w:rsid w:val="00EA24EF"/>
    <w:rsid w:val="00EA3D81"/>
    <w:rsid w:val="00EA4AE9"/>
    <w:rsid w:val="00EA6C7B"/>
    <w:rsid w:val="00EB133E"/>
    <w:rsid w:val="00EB6D7D"/>
    <w:rsid w:val="00EC03D2"/>
    <w:rsid w:val="00EC10F1"/>
    <w:rsid w:val="00EC1365"/>
    <w:rsid w:val="00EC19DB"/>
    <w:rsid w:val="00EC2890"/>
    <w:rsid w:val="00EC2F88"/>
    <w:rsid w:val="00EC3D79"/>
    <w:rsid w:val="00EC51DF"/>
    <w:rsid w:val="00EC5928"/>
    <w:rsid w:val="00EC6268"/>
    <w:rsid w:val="00EC7CBB"/>
    <w:rsid w:val="00ED13FD"/>
    <w:rsid w:val="00ED1CB6"/>
    <w:rsid w:val="00ED26FF"/>
    <w:rsid w:val="00ED41CE"/>
    <w:rsid w:val="00ED4E94"/>
    <w:rsid w:val="00ED6249"/>
    <w:rsid w:val="00ED62C2"/>
    <w:rsid w:val="00ED73AA"/>
    <w:rsid w:val="00ED7A8B"/>
    <w:rsid w:val="00EE07AD"/>
    <w:rsid w:val="00EE308F"/>
    <w:rsid w:val="00EE4748"/>
    <w:rsid w:val="00EE776B"/>
    <w:rsid w:val="00EE7951"/>
    <w:rsid w:val="00EF326C"/>
    <w:rsid w:val="00EF3ADE"/>
    <w:rsid w:val="00EF4044"/>
    <w:rsid w:val="00EF5966"/>
    <w:rsid w:val="00EF69E7"/>
    <w:rsid w:val="00F01E39"/>
    <w:rsid w:val="00F02DF6"/>
    <w:rsid w:val="00F0352C"/>
    <w:rsid w:val="00F036F0"/>
    <w:rsid w:val="00F04CE3"/>
    <w:rsid w:val="00F04F80"/>
    <w:rsid w:val="00F0576E"/>
    <w:rsid w:val="00F06CA7"/>
    <w:rsid w:val="00F13227"/>
    <w:rsid w:val="00F14688"/>
    <w:rsid w:val="00F15215"/>
    <w:rsid w:val="00F15974"/>
    <w:rsid w:val="00F15B62"/>
    <w:rsid w:val="00F234C5"/>
    <w:rsid w:val="00F2612E"/>
    <w:rsid w:val="00F27790"/>
    <w:rsid w:val="00F27BE4"/>
    <w:rsid w:val="00F31E6E"/>
    <w:rsid w:val="00F3307F"/>
    <w:rsid w:val="00F37783"/>
    <w:rsid w:val="00F435DF"/>
    <w:rsid w:val="00F44673"/>
    <w:rsid w:val="00F453AA"/>
    <w:rsid w:val="00F47993"/>
    <w:rsid w:val="00F51A2F"/>
    <w:rsid w:val="00F52F51"/>
    <w:rsid w:val="00F53CEF"/>
    <w:rsid w:val="00F549E3"/>
    <w:rsid w:val="00F55CBF"/>
    <w:rsid w:val="00F61797"/>
    <w:rsid w:val="00F61ED9"/>
    <w:rsid w:val="00F67026"/>
    <w:rsid w:val="00F743FC"/>
    <w:rsid w:val="00F74BEE"/>
    <w:rsid w:val="00F7529B"/>
    <w:rsid w:val="00F76C40"/>
    <w:rsid w:val="00F771C9"/>
    <w:rsid w:val="00F77394"/>
    <w:rsid w:val="00F811D9"/>
    <w:rsid w:val="00F81654"/>
    <w:rsid w:val="00F8169D"/>
    <w:rsid w:val="00F8188B"/>
    <w:rsid w:val="00F824A6"/>
    <w:rsid w:val="00F826B0"/>
    <w:rsid w:val="00F82A6E"/>
    <w:rsid w:val="00F83D61"/>
    <w:rsid w:val="00F842D3"/>
    <w:rsid w:val="00F845C4"/>
    <w:rsid w:val="00F8490B"/>
    <w:rsid w:val="00F86B4C"/>
    <w:rsid w:val="00F87A5B"/>
    <w:rsid w:val="00F87D68"/>
    <w:rsid w:val="00F93E1D"/>
    <w:rsid w:val="00F94949"/>
    <w:rsid w:val="00F976AD"/>
    <w:rsid w:val="00F97EC1"/>
    <w:rsid w:val="00FA052D"/>
    <w:rsid w:val="00FA195E"/>
    <w:rsid w:val="00FA26E7"/>
    <w:rsid w:val="00FA2A51"/>
    <w:rsid w:val="00FA3094"/>
    <w:rsid w:val="00FA3504"/>
    <w:rsid w:val="00FA4DB8"/>
    <w:rsid w:val="00FA5234"/>
    <w:rsid w:val="00FA623E"/>
    <w:rsid w:val="00FA7F6A"/>
    <w:rsid w:val="00FB2F8A"/>
    <w:rsid w:val="00FB4787"/>
    <w:rsid w:val="00FB6BED"/>
    <w:rsid w:val="00FB6C77"/>
    <w:rsid w:val="00FC122C"/>
    <w:rsid w:val="00FC2F21"/>
    <w:rsid w:val="00FC5622"/>
    <w:rsid w:val="00FC62C9"/>
    <w:rsid w:val="00FC66C2"/>
    <w:rsid w:val="00FD006E"/>
    <w:rsid w:val="00FD22BF"/>
    <w:rsid w:val="00FD269F"/>
    <w:rsid w:val="00FD2ABC"/>
    <w:rsid w:val="00FD3100"/>
    <w:rsid w:val="00FD4E98"/>
    <w:rsid w:val="00FD5F78"/>
    <w:rsid w:val="00FD7D8F"/>
    <w:rsid w:val="00FE256A"/>
    <w:rsid w:val="00FE39B5"/>
    <w:rsid w:val="00FE4263"/>
    <w:rsid w:val="00FE56D9"/>
    <w:rsid w:val="00FE6134"/>
    <w:rsid w:val="00FE62C3"/>
    <w:rsid w:val="00FE7CFB"/>
    <w:rsid w:val="00FF05BA"/>
    <w:rsid w:val="00FF0C94"/>
    <w:rsid w:val="00FF17E4"/>
    <w:rsid w:val="00FF326B"/>
    <w:rsid w:val="00FF54E8"/>
    <w:rsid w:val="00FF57DC"/>
    <w:rsid w:val="00FF771B"/>
    <w:rsid w:val="00FF79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B5E5B"/>
  <w15:docId w15:val="{D95C4764-EE3F-4B1A-B65E-02971A5C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4CE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1"/>
    <w:qFormat/>
    <w:rsid w:val="00FF54E8"/>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rsid w:val="00FF54E8"/>
    <w:rPr>
      <w:color w:val="0563C1"/>
      <w:u w:val="single"/>
    </w:rPr>
  </w:style>
  <w:style w:type="character" w:styleId="Komentaronuoroda">
    <w:name w:val="annotation reference"/>
    <w:basedOn w:val="Numatytasispastraiposriftas"/>
    <w:uiPriority w:val="99"/>
    <w:semiHidden/>
    <w:unhideWhenUsed/>
    <w:rsid w:val="00762AB8"/>
    <w:rPr>
      <w:sz w:val="16"/>
      <w:szCs w:val="16"/>
    </w:rPr>
  </w:style>
  <w:style w:type="paragraph" w:styleId="Komentarotekstas">
    <w:name w:val="annotation text"/>
    <w:basedOn w:val="prastasis"/>
    <w:link w:val="KomentarotekstasDiagrama"/>
    <w:uiPriority w:val="99"/>
    <w:unhideWhenUsed/>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2AB8"/>
    <w:rPr>
      <w:sz w:val="20"/>
      <w:szCs w:val="20"/>
    </w:rPr>
  </w:style>
  <w:style w:type="paragraph" w:styleId="Komentarotema">
    <w:name w:val="annotation subject"/>
    <w:basedOn w:val="Komentarotekstas"/>
    <w:next w:val="Komentarotekstas"/>
    <w:link w:val="KomentarotemaDiagrama"/>
    <w:uiPriority w:val="99"/>
    <w:semiHidden/>
    <w:unhideWhenUsed/>
    <w:rsid w:val="00762AB8"/>
    <w:rPr>
      <w:b/>
      <w:bCs/>
    </w:rPr>
  </w:style>
  <w:style w:type="character" w:customStyle="1" w:styleId="KomentarotemaDiagrama">
    <w:name w:val="Komentaro tema Diagrama"/>
    <w:basedOn w:val="KomentarotekstasDiagrama"/>
    <w:link w:val="Komentarotema"/>
    <w:uiPriority w:val="99"/>
    <w:semiHidden/>
    <w:rsid w:val="00762AB8"/>
    <w:rPr>
      <w:b/>
      <w:bCs/>
      <w:sz w:val="20"/>
      <w:szCs w:val="20"/>
    </w:rPr>
  </w:style>
  <w:style w:type="paragraph" w:styleId="Debesliotekstas">
    <w:name w:val="Balloon Text"/>
    <w:basedOn w:val="prastasis"/>
    <w:link w:val="DebesliotekstasDiagrama"/>
    <w:uiPriority w:val="99"/>
    <w:semiHidden/>
    <w:unhideWhenUsed/>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2AB8"/>
    <w:rPr>
      <w:rFonts w:ascii="Segoe UI" w:hAnsi="Segoe UI" w:cs="Segoe UI"/>
      <w:sz w:val="18"/>
      <w:szCs w:val="18"/>
    </w:rPr>
  </w:style>
  <w:style w:type="paragraph" w:styleId="Pagrindinistekstas">
    <w:name w:val="Body Text"/>
    <w:basedOn w:val="prastasis"/>
    <w:link w:val="PagrindinistekstasDiagrama"/>
    <w:rsid w:val="00BC5FA9"/>
    <w:pPr>
      <w:spacing w:after="0" w:line="240" w:lineRule="auto"/>
      <w:jc w:val="both"/>
    </w:pPr>
    <w:rPr>
      <w:rFonts w:ascii="Times New Roman" w:eastAsia="Times New Roman" w:hAnsi="Times New Roman" w:cs="Times New Roman"/>
      <w:sz w:val="24"/>
      <w:szCs w:val="20"/>
      <w:lang w:val="en-US"/>
    </w:rPr>
  </w:style>
  <w:style w:type="character" w:customStyle="1" w:styleId="PagrindinistekstasDiagrama">
    <w:name w:val="Pagrindinis tekstas Diagrama"/>
    <w:basedOn w:val="Numatytasispastraiposriftas"/>
    <w:link w:val="Pagrindinistekstas"/>
    <w:rsid w:val="00BC5FA9"/>
    <w:rPr>
      <w:rFonts w:ascii="Times New Roman" w:eastAsia="Times New Roman" w:hAnsi="Times New Roman" w:cs="Times New Roman"/>
      <w:sz w:val="24"/>
      <w:szCs w:val="20"/>
      <w:lang w:val="en-US"/>
    </w:rPr>
  </w:style>
  <w:style w:type="character" w:styleId="Vietosrezervavimoenklotekstas">
    <w:name w:val="Placeholder Text"/>
    <w:basedOn w:val="Numatytasispastraiposriftas"/>
    <w:uiPriority w:val="99"/>
    <w:semiHidden/>
    <w:rsid w:val="00BD7B66"/>
    <w:rPr>
      <w:color w:val="808080"/>
    </w:rPr>
  </w:style>
  <w:style w:type="table" w:styleId="Lentelstinklelis">
    <w:name w:val="Table Grid"/>
    <w:basedOn w:val="prastojilentel"/>
    <w:uiPriority w:val="39"/>
    <w:rsid w:val="00F47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D3639"/>
    <w:pPr>
      <w:ind w:left="720"/>
      <w:contextualSpacing/>
    </w:pPr>
  </w:style>
  <w:style w:type="paragraph" w:styleId="Dokumentoinaostekstas">
    <w:name w:val="endnote text"/>
    <w:basedOn w:val="prastasis"/>
    <w:link w:val="DokumentoinaostekstasDiagrama"/>
    <w:uiPriority w:val="99"/>
    <w:semiHidden/>
    <w:unhideWhenUsed/>
    <w:rsid w:val="008624E3"/>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624E3"/>
    <w:rPr>
      <w:sz w:val="20"/>
      <w:szCs w:val="20"/>
    </w:rPr>
  </w:style>
  <w:style w:type="character" w:styleId="Dokumentoinaosnumeris">
    <w:name w:val="endnote reference"/>
    <w:basedOn w:val="Numatytasispastraiposriftas"/>
    <w:uiPriority w:val="99"/>
    <w:semiHidden/>
    <w:unhideWhenUsed/>
    <w:rsid w:val="008624E3"/>
    <w:rPr>
      <w:vertAlign w:val="superscript"/>
    </w:rPr>
  </w:style>
  <w:style w:type="paragraph" w:styleId="Antrats">
    <w:name w:val="header"/>
    <w:basedOn w:val="prastasis"/>
    <w:link w:val="AntratsDiagrama"/>
    <w:uiPriority w:val="99"/>
    <w:unhideWhenUsed/>
    <w:rsid w:val="00402DC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402DC8"/>
  </w:style>
  <w:style w:type="paragraph" w:styleId="Porat">
    <w:name w:val="footer"/>
    <w:basedOn w:val="prastasis"/>
    <w:link w:val="PoratDiagrama"/>
    <w:uiPriority w:val="99"/>
    <w:unhideWhenUsed/>
    <w:rsid w:val="00402DC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02DC8"/>
  </w:style>
  <w:style w:type="paragraph" w:styleId="prastasiniatinklio">
    <w:name w:val="Normal (Web)"/>
    <w:basedOn w:val="prastasis"/>
    <w:uiPriority w:val="99"/>
    <w:unhideWhenUsed/>
    <w:rsid w:val="00235FD6"/>
    <w:pPr>
      <w:spacing w:before="100" w:beforeAutospacing="1" w:after="100" w:afterAutospacing="1" w:line="240" w:lineRule="auto"/>
    </w:pPr>
    <w:rPr>
      <w:rFonts w:ascii="Calibri" w:hAnsi="Calibri" w:cs="Calibri"/>
      <w:lang w:eastAsia="lt-LT"/>
    </w:rPr>
  </w:style>
  <w:style w:type="paragraph" w:styleId="Pataisymai">
    <w:name w:val="Revision"/>
    <w:hidden/>
    <w:uiPriority w:val="99"/>
    <w:semiHidden/>
    <w:rsid w:val="000B6D65"/>
    <w:pPr>
      <w:spacing w:after="0" w:line="240" w:lineRule="auto"/>
    </w:pPr>
  </w:style>
  <w:style w:type="character" w:styleId="Neapdorotaspaminjimas">
    <w:name w:val="Unresolved Mention"/>
    <w:basedOn w:val="Numatytasispastraiposriftas"/>
    <w:uiPriority w:val="99"/>
    <w:semiHidden/>
    <w:unhideWhenUsed/>
    <w:rsid w:val="00DC5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64058">
      <w:bodyDiv w:val="1"/>
      <w:marLeft w:val="0"/>
      <w:marRight w:val="0"/>
      <w:marTop w:val="0"/>
      <w:marBottom w:val="0"/>
      <w:divBdr>
        <w:top w:val="none" w:sz="0" w:space="0" w:color="auto"/>
        <w:left w:val="none" w:sz="0" w:space="0" w:color="auto"/>
        <w:bottom w:val="none" w:sz="0" w:space="0" w:color="auto"/>
        <w:right w:val="none" w:sz="0" w:space="0" w:color="auto"/>
      </w:divBdr>
    </w:div>
    <w:div w:id="902452128">
      <w:bodyDiv w:val="1"/>
      <w:marLeft w:val="0"/>
      <w:marRight w:val="0"/>
      <w:marTop w:val="0"/>
      <w:marBottom w:val="0"/>
      <w:divBdr>
        <w:top w:val="none" w:sz="0" w:space="0" w:color="auto"/>
        <w:left w:val="none" w:sz="0" w:space="0" w:color="auto"/>
        <w:bottom w:val="none" w:sz="0" w:space="0" w:color="auto"/>
        <w:right w:val="none" w:sz="0" w:space="0" w:color="auto"/>
      </w:divBdr>
    </w:div>
    <w:div w:id="1457262213">
      <w:bodyDiv w:val="1"/>
      <w:marLeft w:val="0"/>
      <w:marRight w:val="0"/>
      <w:marTop w:val="0"/>
      <w:marBottom w:val="0"/>
      <w:divBdr>
        <w:top w:val="none" w:sz="0" w:space="0" w:color="auto"/>
        <w:left w:val="none" w:sz="0" w:space="0" w:color="auto"/>
        <w:bottom w:val="none" w:sz="0" w:space="0" w:color="auto"/>
        <w:right w:val="none" w:sz="0" w:space="0" w:color="auto"/>
      </w:divBdr>
    </w:div>
    <w:div w:id="1548955255">
      <w:bodyDiv w:val="1"/>
      <w:marLeft w:val="0"/>
      <w:marRight w:val="0"/>
      <w:marTop w:val="0"/>
      <w:marBottom w:val="0"/>
      <w:divBdr>
        <w:top w:val="none" w:sz="0" w:space="0" w:color="auto"/>
        <w:left w:val="none" w:sz="0" w:space="0" w:color="auto"/>
        <w:bottom w:val="none" w:sz="0" w:space="0" w:color="auto"/>
        <w:right w:val="none" w:sz="0" w:space="0" w:color="auto"/>
      </w:divBdr>
    </w:div>
    <w:div w:id="1592927856">
      <w:bodyDiv w:val="1"/>
      <w:marLeft w:val="0"/>
      <w:marRight w:val="0"/>
      <w:marTop w:val="0"/>
      <w:marBottom w:val="0"/>
      <w:divBdr>
        <w:top w:val="none" w:sz="0" w:space="0" w:color="auto"/>
        <w:left w:val="none" w:sz="0" w:space="0" w:color="auto"/>
        <w:bottom w:val="none" w:sz="0" w:space="0" w:color="auto"/>
        <w:right w:val="none" w:sz="0" w:space="0" w:color="auto"/>
      </w:divBdr>
    </w:div>
    <w:div w:id="1722754538">
      <w:bodyDiv w:val="1"/>
      <w:marLeft w:val="0"/>
      <w:marRight w:val="0"/>
      <w:marTop w:val="0"/>
      <w:marBottom w:val="0"/>
      <w:divBdr>
        <w:top w:val="none" w:sz="0" w:space="0" w:color="auto"/>
        <w:left w:val="none" w:sz="0" w:space="0" w:color="auto"/>
        <w:bottom w:val="none" w:sz="0" w:space="0" w:color="auto"/>
        <w:right w:val="none" w:sz="0" w:space="0" w:color="auto"/>
      </w:divBdr>
    </w:div>
    <w:div w:id="1902053827">
      <w:bodyDiv w:val="1"/>
      <w:marLeft w:val="0"/>
      <w:marRight w:val="0"/>
      <w:marTop w:val="0"/>
      <w:marBottom w:val="0"/>
      <w:divBdr>
        <w:top w:val="none" w:sz="0" w:space="0" w:color="auto"/>
        <w:left w:val="none" w:sz="0" w:space="0" w:color="auto"/>
        <w:bottom w:val="none" w:sz="0" w:space="0" w:color="auto"/>
        <w:right w:val="none" w:sz="0" w:space="0" w:color="auto"/>
      </w:divBdr>
    </w:div>
    <w:div w:id="1933776196">
      <w:bodyDiv w:val="1"/>
      <w:marLeft w:val="0"/>
      <w:marRight w:val="0"/>
      <w:marTop w:val="0"/>
      <w:marBottom w:val="0"/>
      <w:divBdr>
        <w:top w:val="none" w:sz="0" w:space="0" w:color="auto"/>
        <w:left w:val="none" w:sz="0" w:space="0" w:color="auto"/>
        <w:bottom w:val="none" w:sz="0" w:space="0" w:color="auto"/>
        <w:right w:val="none" w:sz="0" w:space="0" w:color="auto"/>
      </w:divBdr>
    </w:div>
    <w:div w:id="1995988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17ABA4AAF84950B94DAF3CA958A5DD"/>
        <w:category>
          <w:name w:val="Bendrosios nuostatos"/>
          <w:gallery w:val="placeholder"/>
        </w:category>
        <w:types>
          <w:type w:val="bbPlcHdr"/>
        </w:types>
        <w:behaviors>
          <w:behavior w:val="content"/>
        </w:behaviors>
        <w:guid w:val="{86AA3E5F-B96F-47E3-B256-6E7C68E1D6DA}"/>
      </w:docPartPr>
      <w:docPartBody>
        <w:p w:rsidR="00C2044D" w:rsidRDefault="00C2044D" w:rsidP="00C2044D">
          <w:pPr>
            <w:pStyle w:val="2417ABA4AAF84950B94DAF3CA958A5DD"/>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28"/>
    <w:rsid w:val="00005EBE"/>
    <w:rsid w:val="00015D90"/>
    <w:rsid w:val="00022D69"/>
    <w:rsid w:val="00023DBA"/>
    <w:rsid w:val="00032FDE"/>
    <w:rsid w:val="00052DDA"/>
    <w:rsid w:val="000660D7"/>
    <w:rsid w:val="000A6BA2"/>
    <w:rsid w:val="000A7E63"/>
    <w:rsid w:val="000D0050"/>
    <w:rsid w:val="000E07A9"/>
    <w:rsid w:val="00100AA6"/>
    <w:rsid w:val="0011472A"/>
    <w:rsid w:val="001202D3"/>
    <w:rsid w:val="00122CE0"/>
    <w:rsid w:val="00126175"/>
    <w:rsid w:val="0014024E"/>
    <w:rsid w:val="00147F45"/>
    <w:rsid w:val="001D0658"/>
    <w:rsid w:val="001F4565"/>
    <w:rsid w:val="00213F15"/>
    <w:rsid w:val="00217102"/>
    <w:rsid w:val="0021778C"/>
    <w:rsid w:val="00227B09"/>
    <w:rsid w:val="002309F7"/>
    <w:rsid w:val="00233DD0"/>
    <w:rsid w:val="00242E03"/>
    <w:rsid w:val="002433D1"/>
    <w:rsid w:val="00250E29"/>
    <w:rsid w:val="0026629F"/>
    <w:rsid w:val="00287256"/>
    <w:rsid w:val="002B0BF9"/>
    <w:rsid w:val="002C1F6B"/>
    <w:rsid w:val="002D1E3B"/>
    <w:rsid w:val="002D7939"/>
    <w:rsid w:val="002E127D"/>
    <w:rsid w:val="003049E5"/>
    <w:rsid w:val="00315652"/>
    <w:rsid w:val="00347793"/>
    <w:rsid w:val="003576D3"/>
    <w:rsid w:val="00365993"/>
    <w:rsid w:val="00371B12"/>
    <w:rsid w:val="003B294A"/>
    <w:rsid w:val="003D2065"/>
    <w:rsid w:val="003E6405"/>
    <w:rsid w:val="00401134"/>
    <w:rsid w:val="00403E10"/>
    <w:rsid w:val="0042051D"/>
    <w:rsid w:val="00424504"/>
    <w:rsid w:val="004466B8"/>
    <w:rsid w:val="00454989"/>
    <w:rsid w:val="004557D3"/>
    <w:rsid w:val="0047588C"/>
    <w:rsid w:val="004763C4"/>
    <w:rsid w:val="00485D45"/>
    <w:rsid w:val="004A5B2E"/>
    <w:rsid w:val="004C510F"/>
    <w:rsid w:val="00504179"/>
    <w:rsid w:val="00505B0D"/>
    <w:rsid w:val="00520EFD"/>
    <w:rsid w:val="00527369"/>
    <w:rsid w:val="00543A0B"/>
    <w:rsid w:val="0054685F"/>
    <w:rsid w:val="00560DFF"/>
    <w:rsid w:val="00563F9F"/>
    <w:rsid w:val="00581FC7"/>
    <w:rsid w:val="005D1A20"/>
    <w:rsid w:val="00607276"/>
    <w:rsid w:val="0061401F"/>
    <w:rsid w:val="006177A6"/>
    <w:rsid w:val="0063797A"/>
    <w:rsid w:val="00652404"/>
    <w:rsid w:val="00662DE9"/>
    <w:rsid w:val="00666148"/>
    <w:rsid w:val="006818AF"/>
    <w:rsid w:val="00684357"/>
    <w:rsid w:val="00692D50"/>
    <w:rsid w:val="00697207"/>
    <w:rsid w:val="006C25E2"/>
    <w:rsid w:val="006D5C9E"/>
    <w:rsid w:val="006F5EE9"/>
    <w:rsid w:val="00702F52"/>
    <w:rsid w:val="00770081"/>
    <w:rsid w:val="007844F6"/>
    <w:rsid w:val="007902FB"/>
    <w:rsid w:val="00791892"/>
    <w:rsid w:val="007A2648"/>
    <w:rsid w:val="008244B4"/>
    <w:rsid w:val="00861905"/>
    <w:rsid w:val="00870D80"/>
    <w:rsid w:val="00873603"/>
    <w:rsid w:val="008D1F2C"/>
    <w:rsid w:val="008D48AF"/>
    <w:rsid w:val="008E47B3"/>
    <w:rsid w:val="008F51E7"/>
    <w:rsid w:val="00925B49"/>
    <w:rsid w:val="00943776"/>
    <w:rsid w:val="009A7619"/>
    <w:rsid w:val="009C28D8"/>
    <w:rsid w:val="00A10693"/>
    <w:rsid w:val="00A1570F"/>
    <w:rsid w:val="00A3775B"/>
    <w:rsid w:val="00A42424"/>
    <w:rsid w:val="00A50E89"/>
    <w:rsid w:val="00A6396C"/>
    <w:rsid w:val="00A828A6"/>
    <w:rsid w:val="00A8375C"/>
    <w:rsid w:val="00A856A8"/>
    <w:rsid w:val="00A94ECB"/>
    <w:rsid w:val="00AB6ABE"/>
    <w:rsid w:val="00AC3D5F"/>
    <w:rsid w:val="00AD74DE"/>
    <w:rsid w:val="00AE3DE0"/>
    <w:rsid w:val="00AE6014"/>
    <w:rsid w:val="00B075E3"/>
    <w:rsid w:val="00B17628"/>
    <w:rsid w:val="00B2268B"/>
    <w:rsid w:val="00B24D33"/>
    <w:rsid w:val="00B318C7"/>
    <w:rsid w:val="00B408C3"/>
    <w:rsid w:val="00B64438"/>
    <w:rsid w:val="00B73EB1"/>
    <w:rsid w:val="00B86A74"/>
    <w:rsid w:val="00B9091C"/>
    <w:rsid w:val="00B965C8"/>
    <w:rsid w:val="00B97D35"/>
    <w:rsid w:val="00BA0D9E"/>
    <w:rsid w:val="00BA5920"/>
    <w:rsid w:val="00BC26E0"/>
    <w:rsid w:val="00BE48BC"/>
    <w:rsid w:val="00BE556D"/>
    <w:rsid w:val="00BF3CCF"/>
    <w:rsid w:val="00C2044D"/>
    <w:rsid w:val="00C436A8"/>
    <w:rsid w:val="00C441F4"/>
    <w:rsid w:val="00C47F33"/>
    <w:rsid w:val="00C5703C"/>
    <w:rsid w:val="00C94CC0"/>
    <w:rsid w:val="00CA18C7"/>
    <w:rsid w:val="00CA4D4F"/>
    <w:rsid w:val="00CB6A82"/>
    <w:rsid w:val="00CC1134"/>
    <w:rsid w:val="00CC6482"/>
    <w:rsid w:val="00CF5FF2"/>
    <w:rsid w:val="00D02601"/>
    <w:rsid w:val="00D13DAF"/>
    <w:rsid w:val="00D140F4"/>
    <w:rsid w:val="00D21179"/>
    <w:rsid w:val="00D31118"/>
    <w:rsid w:val="00D37DF0"/>
    <w:rsid w:val="00D45096"/>
    <w:rsid w:val="00D80064"/>
    <w:rsid w:val="00D81135"/>
    <w:rsid w:val="00D82F8F"/>
    <w:rsid w:val="00D93F52"/>
    <w:rsid w:val="00D96A31"/>
    <w:rsid w:val="00DA09F7"/>
    <w:rsid w:val="00DB24B9"/>
    <w:rsid w:val="00DB3804"/>
    <w:rsid w:val="00DB61B4"/>
    <w:rsid w:val="00DB6201"/>
    <w:rsid w:val="00DC2867"/>
    <w:rsid w:val="00DC7A87"/>
    <w:rsid w:val="00DE3269"/>
    <w:rsid w:val="00E335A7"/>
    <w:rsid w:val="00E3583E"/>
    <w:rsid w:val="00E56566"/>
    <w:rsid w:val="00E71CAB"/>
    <w:rsid w:val="00E80CDE"/>
    <w:rsid w:val="00E81873"/>
    <w:rsid w:val="00E91230"/>
    <w:rsid w:val="00E92897"/>
    <w:rsid w:val="00EA7984"/>
    <w:rsid w:val="00ED5E99"/>
    <w:rsid w:val="00F14DA3"/>
    <w:rsid w:val="00F306D5"/>
    <w:rsid w:val="00F640E2"/>
    <w:rsid w:val="00F74BEE"/>
    <w:rsid w:val="00F8188B"/>
    <w:rsid w:val="00F94949"/>
    <w:rsid w:val="00FB24AC"/>
    <w:rsid w:val="00FB2F8A"/>
    <w:rsid w:val="00FB50F4"/>
    <w:rsid w:val="00FC3EEB"/>
    <w:rsid w:val="00FE62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2044D"/>
  </w:style>
  <w:style w:type="paragraph" w:customStyle="1" w:styleId="2417ABA4AAF84950B94DAF3CA958A5DD">
    <w:name w:val="2417ABA4AAF84950B94DAF3CA958A5DD"/>
    <w:rsid w:val="00C2044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C02D1-48D7-489A-A692-82076C69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34050</Words>
  <Characters>19409</Characters>
  <Application>Microsoft Office Word</Application>
  <DocSecurity>0</DocSecurity>
  <Lines>161</Lines>
  <Paragraphs>106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Laura.Gaizauskaite@vmu.lt</dc:creator>
  <cp:keywords/>
  <dc:description/>
  <cp:lastModifiedBy>Dainius Taukis | VMU</cp:lastModifiedBy>
  <cp:revision>4</cp:revision>
  <cp:lastPrinted>2021-11-25T10:11:00Z</cp:lastPrinted>
  <dcterms:created xsi:type="dcterms:W3CDTF">2026-01-22T13:36:00Z</dcterms:created>
  <dcterms:modified xsi:type="dcterms:W3CDTF">2026-01-27T10:04:00Z</dcterms:modified>
</cp:coreProperties>
</file>